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3F6" w:rsidRDefault="00256646">
      <w:pPr>
        <w:pStyle w:val="TextBody"/>
        <w:rPr>
          <w:rFonts w:ascii="URWPalladioL" w:hAnsi="URWPalladioL"/>
        </w:rPr>
      </w:pPr>
      <w:bookmarkStart w:id="0" w:name="_GoBack"/>
      <w:bookmarkEnd w:id="0"/>
      <w:r>
        <w:rPr>
          <w:rFonts w:ascii="URWPalladioL" w:hAnsi="URWPalladioL"/>
          <w:b/>
        </w:rPr>
        <w:t xml:space="preserve">PI NAME: </w:t>
      </w:r>
      <w:r>
        <w:rPr>
          <w:rFonts w:ascii="URWPalladioL" w:hAnsi="URWPalladioL"/>
        </w:rPr>
        <w:t xml:space="preserve">Asantha Cooray </w:t>
      </w:r>
    </w:p>
    <w:p w:rsidR="00A023F6" w:rsidRDefault="00256646">
      <w:pPr>
        <w:pStyle w:val="TextBody"/>
        <w:rPr>
          <w:rFonts w:ascii="URWPalladioL" w:hAnsi="URWPalladioL"/>
        </w:rPr>
      </w:pPr>
      <w:r>
        <w:rPr>
          <w:rFonts w:ascii="URWPalladioL" w:hAnsi="URWPalladioL"/>
          <w:b/>
        </w:rPr>
        <w:t xml:space="preserve">Science Education Title: </w:t>
      </w:r>
      <w:r>
        <w:rPr>
          <w:rFonts w:ascii="URWPalladioL" w:hAnsi="URWPalladioL"/>
        </w:rPr>
        <w:t>Conservation of Momentum</w:t>
      </w:r>
    </w:p>
    <w:p w:rsidR="00A023F6" w:rsidRDefault="00256646">
      <w:pPr>
        <w:pStyle w:val="TextBody"/>
        <w:rPr>
          <w:rFonts w:ascii="URWPalladioL" w:hAnsi="URWPalladioL"/>
        </w:rPr>
      </w:pPr>
      <w:r>
        <w:rPr>
          <w:rFonts w:ascii="URWPalladioL" w:hAnsi="URWPalladioL"/>
          <w:b/>
        </w:rPr>
        <w:t xml:space="preserve">Overview: </w:t>
      </w:r>
      <w:r>
        <w:rPr>
          <w:rFonts w:ascii="URWPalladioL" w:hAnsi="URWPalladioL"/>
        </w:rPr>
        <w:t xml:space="preserve">The goal of this experiment is to test the concept of conservation of momentum. By setting up a surface with very little friction, collisions between moving objects can be studied including their initial and final momenta. </w:t>
      </w:r>
    </w:p>
    <w:p w:rsidR="00A023F6" w:rsidRDefault="00256646">
      <w:pPr>
        <w:pStyle w:val="TextBody"/>
        <w:rPr>
          <w:rFonts w:ascii="URWPalladioL" w:hAnsi="URWPalladioL"/>
        </w:rPr>
      </w:pPr>
      <w:r>
        <w:rPr>
          <w:rFonts w:ascii="URWPalladioL" w:hAnsi="URWPalladioL"/>
        </w:rPr>
        <w:t xml:space="preserve">Conservation of momentum is one </w:t>
      </w:r>
      <w:r>
        <w:rPr>
          <w:rFonts w:ascii="URWPalladioL" w:hAnsi="URWPalladioL"/>
        </w:rPr>
        <w:t xml:space="preserve">of the most important laws in physics. </w:t>
      </w:r>
      <w:ins w:id="1" w:author="Unknown Author" w:date="2016-07-26T10:41:00Z">
        <w:r>
          <w:rPr>
            <w:rFonts w:ascii="URWPalladioL" w:hAnsi="URWPalladioL"/>
          </w:rPr>
          <w:t xml:space="preserve">When something is conserved in physics it </w:t>
        </w:r>
      </w:ins>
      <w:ins w:id="2" w:author="Unknown Author" w:date="2016-07-26T10:42:00Z">
        <w:r>
          <w:rPr>
            <w:rFonts w:ascii="URWPalladioL" w:hAnsi="URWPalladioL"/>
          </w:rPr>
          <w:t xml:space="preserve">means that the initial value is equal to the final value. For momentum this means that the total initial momentum </w:t>
        </w:r>
      </w:ins>
      <w:ins w:id="3" w:author="Unknown Author" w:date="2016-07-26T10:43:00Z">
        <w:r>
          <w:rPr>
            <w:rFonts w:ascii="URWPalladioL" w:hAnsi="URWPalladioL"/>
          </w:rPr>
          <w:t xml:space="preserve">of a system will be equal to the total final momentum. </w:t>
        </w:r>
      </w:ins>
      <w:r>
        <w:rPr>
          <w:rFonts w:ascii="URWPalladioL" w:hAnsi="URWPalladioL"/>
        </w:rPr>
        <w:t>Newton</w:t>
      </w:r>
      <w:r>
        <w:rPr>
          <w:rFonts w:ascii="URWPalladioL" w:hAnsi="URWPalladioL"/>
        </w:rPr>
        <w:t>'s second law states that the force on an object will be equal to the change in the objects momentum with time. This fact combined with the idea that momentum is conserved underpins the workings of classical mechanics and is a powerful problem solving tool</w:t>
      </w:r>
      <w:r>
        <w:rPr>
          <w:rFonts w:ascii="URWPalladioL" w:hAnsi="URWPalladioL"/>
        </w:rPr>
        <w:t>.</w:t>
      </w:r>
    </w:p>
    <w:p w:rsidR="00A023F6" w:rsidRDefault="00256646">
      <w:pPr>
        <w:pStyle w:val="TextBody"/>
        <w:rPr>
          <w:rFonts w:ascii="URWPalladioL" w:hAnsi="URWPalladioL"/>
        </w:rPr>
      </w:pPr>
      <w:r>
        <w:rPr>
          <w:rFonts w:ascii="URWPalladioL" w:hAnsi="URWPalladioL"/>
          <w:b/>
        </w:rPr>
        <w:t xml:space="preserve">Principles of  Conservation of Momentum: </w:t>
      </w:r>
      <w:r>
        <w:rPr>
          <w:rFonts w:ascii="URWPalladioL" w:hAnsi="URWPalladioL"/>
        </w:rPr>
        <w:t>Momentum</w:t>
      </w:r>
      <m:oMath>
        <m:d>
          <m:dPr>
            <m:ctrlPr>
              <w:rPr>
                <w:rFonts w:ascii="Cambria Math" w:hAnsi="Cambria Math"/>
              </w:rPr>
            </m:ctrlPr>
          </m:dPr>
          <m:e>
            <m:acc>
              <m:accPr>
                <m:chr m:val="⃗"/>
                <m:ctrlPr>
                  <w:rPr>
                    <w:rFonts w:ascii="Cambria Math" w:hAnsi="Cambria Math"/>
                  </w:rPr>
                </m:ctrlPr>
              </m:accPr>
              <m:e>
                <m:r>
                  <w:rPr>
                    <w:rFonts w:ascii="Cambria Math" w:hAnsi="Cambria Math"/>
                  </w:rPr>
                  <m:t>p</m:t>
                </m:r>
              </m:e>
            </m:acc>
          </m:e>
        </m:d>
      </m:oMath>
      <w:del w:id="4" w:author="Unknown Author" w:date="2016-07-26T10:44:00Z">
        <w:r>
          <w:rPr>
            <w:rFonts w:ascii="URWPalladioL" w:hAnsi="URWPalladioL"/>
          </w:rPr>
          <w:delText xml:space="preserve"> </w:delText>
        </w:r>
      </w:del>
      <w:r>
        <w:rPr>
          <w:rFonts w:ascii="URWPalladioL" w:hAnsi="URWPalladioL"/>
        </w:rPr>
        <w:t>is defined as the mass of an object times its velocity</w:t>
      </w:r>
      <m:oMath>
        <m:d>
          <m:dPr>
            <m:ctrlPr>
              <w:rPr>
                <w:rFonts w:ascii="Cambria Math" w:hAnsi="Cambria Math"/>
              </w:rPr>
            </m:ctrlPr>
          </m:dPr>
          <m:e>
            <m:acc>
              <m:accPr>
                <m:chr m:val="⃗"/>
                <m:ctrlPr>
                  <w:rPr>
                    <w:rFonts w:ascii="Cambria Math" w:hAnsi="Cambria Math"/>
                  </w:rPr>
                </m:ctrlPr>
              </m:accPr>
              <m:e>
                <m:r>
                  <w:rPr>
                    <w:rFonts w:ascii="Cambria Math" w:hAnsi="Cambria Math"/>
                  </w:rPr>
                  <m:t>v</m:t>
                </m:r>
              </m:e>
            </m:acc>
          </m:e>
        </m:d>
      </m:oMath>
    </w:p>
    <w:p w:rsidR="00A023F6" w:rsidRDefault="00256646">
      <w:pPr>
        <w:pStyle w:val="TextBody"/>
        <w:jc w:val="center"/>
        <w:rPr>
          <w:rFonts w:ascii="URWPalladioL" w:hAnsi="URWPalladioL"/>
        </w:rPr>
      </w:pPr>
      <m:oMath>
        <m:acc>
          <m:accPr>
            <m:chr m:val="⃗"/>
            <m:ctrlPr>
              <w:rPr>
                <w:rFonts w:ascii="Cambria Math" w:hAnsi="Cambria Math"/>
              </w:rPr>
            </m:ctrlPr>
          </m:accPr>
          <m:e>
            <m:r>
              <w:rPr>
                <w:rFonts w:ascii="Cambria Math" w:hAnsi="Cambria Math"/>
              </w:rPr>
              <m:t>p</m:t>
            </m:r>
          </m:e>
        </m:acc>
        <m:r>
          <w:rPr>
            <w:rFonts w:ascii="Cambria Math" w:hAnsi="Cambria Math"/>
          </w:rPr>
          <m:t xml:space="preserve"> = </m:t>
        </m:r>
        <m:acc>
          <m:accPr>
            <m:chr m:val="⃗"/>
            <m:ctrlPr>
              <w:rPr>
                <w:rFonts w:ascii="Cambria Math" w:hAnsi="Cambria Math"/>
              </w:rPr>
            </m:ctrlPr>
          </m:accPr>
          <m:e>
            <m:r>
              <w:rPr>
                <w:rFonts w:ascii="Cambria Math" w:hAnsi="Cambria Math"/>
              </w:rPr>
              <m:t>v</m:t>
            </m:r>
          </m:e>
        </m:acc>
        <m:r>
          <w:rPr>
            <w:rFonts w:ascii="Cambria Math" w:hAnsi="Cambria Math"/>
          </w:rPr>
          <m:t xml:space="preserve"> * </m:t>
        </m:r>
        <m:r>
          <w:rPr>
            <w:rFonts w:ascii="Cambria Math" w:hAnsi="Cambria Math"/>
          </w:rPr>
          <m:t>m</m:t>
        </m:r>
      </m:oMath>
      <w:r>
        <w:rPr>
          <w:rFonts w:ascii="URWPalladioL" w:hAnsi="URWPalladioL"/>
        </w:rPr>
        <w:t>(</w:t>
      </w:r>
      <w:ins w:id="5" w:author="Unknown Author" w:date="2016-07-26T15:39:00Z">
        <w:r>
          <w:rPr>
            <w:rFonts w:ascii="URWPalladioL" w:hAnsi="URWPalladioL"/>
          </w:rPr>
          <w:t xml:space="preserve">Equation </w:t>
        </w:r>
      </w:ins>
      <w:r>
        <w:rPr>
          <w:rFonts w:ascii="URWPalladioL" w:hAnsi="URWPalladioL"/>
        </w:rPr>
        <w:t>1)</w:t>
      </w:r>
    </w:p>
    <w:p w:rsidR="00A023F6" w:rsidRDefault="00256646">
      <w:pPr>
        <w:pStyle w:val="TextBody"/>
        <w:rPr>
          <w:rFonts w:ascii="URWPalladioL" w:hAnsi="URWPalladioL"/>
        </w:rPr>
      </w:pPr>
      <w:del w:id="6" w:author="Unknown Author" w:date="2016-07-26T10:36:00Z">
        <w:r>
          <w:rPr>
            <w:rFonts w:ascii="URWPalladioL" w:hAnsi="URWPalladioL"/>
          </w:rPr>
          <w:delText>You</w:delText>
        </w:r>
      </w:del>
      <w:ins w:id="7" w:author="Unknown Author" w:date="2016-07-26T10:36:00Z">
        <w:r>
          <w:rPr>
            <w:rFonts w:ascii="URWPalladioL" w:hAnsi="URWPalladioL"/>
          </w:rPr>
          <w:t>One</w:t>
        </w:r>
      </w:ins>
      <w:r>
        <w:rPr>
          <w:rFonts w:ascii="URWPalladioL" w:hAnsi="URWPalladioL"/>
        </w:rPr>
        <w:t xml:space="preserve"> can also define momentum in terms of the forces acting on an object (Newton's second law).</w:t>
      </w:r>
    </w:p>
    <w:p w:rsidR="00A023F6" w:rsidRDefault="00256646">
      <w:pPr>
        <w:pStyle w:val="TextBody"/>
        <w:jc w:val="center"/>
        <w:rPr>
          <w:rFonts w:ascii="URWPalladioL" w:hAnsi="URWPalladioL"/>
        </w:rPr>
      </w:pPr>
      <m:oMath>
        <m:nary>
          <m:naryPr>
            <m:chr m:val="∑"/>
            <m:subHide m:val="1"/>
            <m:supHide m:val="1"/>
            <m:ctrlPr>
              <w:rPr>
                <w:rFonts w:ascii="Cambria Math" w:hAnsi="Cambria Math"/>
              </w:rPr>
            </m:ctrlPr>
          </m:naryPr>
          <m:sub/>
          <m:sup/>
          <m:e>
            <m:acc>
              <m:accPr>
                <m:chr m:val="⃗"/>
                <m:ctrlPr>
                  <w:rPr>
                    <w:rFonts w:ascii="Cambria Math" w:hAnsi="Cambria Math"/>
                  </w:rPr>
                </m:ctrlPr>
              </m:accPr>
              <m:e>
                <m:r>
                  <w:rPr>
                    <w:rFonts w:ascii="Cambria Math" w:hAnsi="Cambria Math"/>
                  </w:rPr>
                  <m:t>F</m:t>
                </m:r>
              </m:e>
            </m:acc>
          </m:e>
        </m:nary>
        <m:r>
          <w:rPr>
            <w:rFonts w:ascii="Cambria Math" w:hAnsi="Cambria Math"/>
          </w:rPr>
          <m:t xml:space="preserve"> = </m:t>
        </m:r>
        <m:f>
          <m:fPr>
            <m:ctrlPr>
              <w:rPr>
                <w:rFonts w:ascii="Cambria Math" w:hAnsi="Cambria Math"/>
              </w:rPr>
            </m:ctrlPr>
          </m:fPr>
          <m:num>
            <m:acc>
              <m:accPr>
                <m:chr m:val="⃗"/>
                <m:ctrlPr>
                  <w:rPr>
                    <w:rFonts w:ascii="Cambria Math" w:hAnsi="Cambria Math"/>
                  </w:rPr>
                </m:ctrlPr>
              </m:accPr>
              <m:e>
                <m:r>
                  <w:rPr>
                    <w:rFonts w:ascii="Cambria Math" w:hAnsi="Cambria Math"/>
                  </w:rPr>
                  <m:t>p</m:t>
                </m:r>
              </m:e>
            </m:acc>
            <m:r>
              <w:rPr>
                <w:rFonts w:ascii="Cambria Math" w:hAnsi="Cambria Math"/>
              </w:rPr>
              <m:t>-</m:t>
            </m:r>
            <m:acc>
              <m:accPr>
                <m:chr m:val="⃗"/>
                <m:ctrlPr>
                  <w:rPr>
                    <w:rFonts w:ascii="Cambria Math" w:hAnsi="Cambria Math"/>
                  </w:rPr>
                </m:ctrlPr>
              </m:accPr>
              <m:e>
                <m:r>
                  <w:rPr>
                    <w:rFonts w:ascii="Cambria Math" w:hAnsi="Cambria Math"/>
                  </w:rPr>
                  <m:t>p</m:t>
                </m:r>
              </m:e>
            </m:acc>
            <m:r>
              <w:rPr>
                <w:rFonts w:ascii="Cambria Math" w:hAnsi="Cambria Math"/>
              </w:rPr>
              <m:t>'</m:t>
            </m:r>
          </m:num>
          <m:den>
            <m:r>
              <w:rPr>
                <w:rFonts w:ascii="Cambria Math" w:hAnsi="Cambria Math"/>
              </w:rPr>
              <m:t>t</m:t>
            </m:r>
            <m:r>
              <w:rPr>
                <w:rFonts w:ascii="Cambria Math" w:hAnsi="Cambria Math"/>
              </w:rPr>
              <m:t>-</m:t>
            </m:r>
            <m:r>
              <w:rPr>
                <w:rFonts w:ascii="Cambria Math" w:hAnsi="Cambria Math"/>
              </w:rPr>
              <m:t>t</m:t>
            </m:r>
            <m:r>
              <w:rPr>
                <w:rFonts w:ascii="Cambria Math" w:hAnsi="Cambria Math"/>
              </w:rPr>
              <m:t>'</m:t>
            </m:r>
          </m:den>
        </m:f>
      </m:oMath>
      <w:r>
        <w:rPr>
          <w:rFonts w:ascii="URWPalladioL" w:hAnsi="URWPalladioL"/>
        </w:rPr>
        <w:t>(</w:t>
      </w:r>
      <w:ins w:id="8" w:author="Unknown Author" w:date="2016-07-26T15:39:00Z">
        <w:r>
          <w:rPr>
            <w:rFonts w:ascii="URWPalladioL" w:hAnsi="URWPalladioL"/>
          </w:rPr>
          <w:t>Equa</w:t>
        </w:r>
        <w:r>
          <w:rPr>
            <w:rFonts w:ascii="URWPalladioL" w:hAnsi="URWPalladioL"/>
          </w:rPr>
          <w:t xml:space="preserve">tion </w:t>
        </w:r>
      </w:ins>
      <w:r>
        <w:rPr>
          <w:rFonts w:ascii="URWPalladioL" w:hAnsi="URWPalladioL"/>
        </w:rPr>
        <w:t>2)</w:t>
      </w:r>
    </w:p>
    <w:p w:rsidR="00A023F6" w:rsidRDefault="00256646">
      <w:pPr>
        <w:pStyle w:val="TextBody"/>
        <w:rPr>
          <w:rFonts w:ascii="URWPalladioL" w:hAnsi="URWPalladioL"/>
        </w:rPr>
      </w:pPr>
      <w:r>
        <w:rPr>
          <w:rFonts w:ascii="URWPalladioL" w:hAnsi="URWPalladioL"/>
        </w:rPr>
        <w:t>Here</w:t>
      </w:r>
      <w:ins w:id="9" w:author="Unknown Author" w:date="2016-07-26T11:19:00Z">
        <w:r>
          <w:rPr>
            <w:rFonts w:ascii="URWPalladioL" w:hAnsi="URWPalladioL"/>
          </w:rPr>
          <w:t xml:space="preserve"> </w:t>
        </w:r>
      </w:ins>
      <w:r>
        <w:rPr>
          <w:rFonts w:ascii="URWPalladioL" w:hAnsi="URWPalladioL"/>
        </w:rPr>
        <w:t xml:space="preserve"> </w:t>
      </w:r>
      <m:oMath>
        <m:acc>
          <m:accPr>
            <m:chr m:val="⃗"/>
            <m:ctrlPr>
              <w:rPr>
                <w:rFonts w:ascii="Cambria Math" w:hAnsi="Cambria Math"/>
              </w:rPr>
            </m:ctrlPr>
          </m:accPr>
          <m:e>
            <m:r>
              <w:rPr>
                <w:rFonts w:ascii="Cambria Math" w:hAnsi="Cambria Math"/>
              </w:rPr>
              <m:t>p</m:t>
            </m:r>
          </m:e>
        </m:acc>
      </m:oMath>
      <w:ins w:id="10" w:author="Unknown Author" w:date="2016-07-26T11:19:00Z">
        <w:r>
          <w:rPr>
            <w:rFonts w:ascii="URWPalladioL" w:hAnsi="URWPalladioL"/>
          </w:rPr>
          <w:t xml:space="preserve">is the initial momentum and </w:t>
        </w:r>
      </w:ins>
      <m:oMath>
        <m:acc>
          <m:accPr>
            <m:chr m:val="⃗"/>
            <m:ctrlPr>
              <w:rPr>
                <w:rFonts w:ascii="Cambria Math" w:hAnsi="Cambria Math"/>
              </w:rPr>
            </m:ctrlPr>
          </m:accPr>
          <m:e>
            <m:r>
              <w:rPr>
                <w:rFonts w:ascii="Cambria Math" w:hAnsi="Cambria Math"/>
              </w:rPr>
              <m:t>p</m:t>
            </m:r>
          </m:e>
        </m:acc>
        <m:r>
          <w:rPr>
            <w:rFonts w:ascii="Cambria Math" w:hAnsi="Cambria Math"/>
          </w:rPr>
          <m:t>'</m:t>
        </m:r>
      </m:oMath>
      <w:ins w:id="11" w:author="Unknown Author" w:date="2016-07-26T11:20:00Z">
        <w:r>
          <w:rPr>
            <w:rFonts w:ascii="URWPalladioL" w:hAnsi="URWPalladioL"/>
          </w:rPr>
          <w:t>is the final momentum with the same convention for time</w:t>
        </w:r>
      </w:ins>
      <m:oMath>
        <m:r>
          <w:rPr>
            <w:rFonts w:ascii="Cambria Math" w:hAnsi="Cambria Math"/>
          </w:rPr>
          <m:t>t</m:t>
        </m:r>
      </m:oMath>
      <w:ins w:id="12" w:author="Unknown Author" w:date="2016-07-26T11:21:00Z">
        <w:r>
          <w:rPr>
            <w:rFonts w:ascii="URWPalladioL" w:hAnsi="URWPalladioL"/>
          </w:rPr>
          <w:t xml:space="preserve">and </w:t>
        </w:r>
        <m:oMath>
          <m:r>
            <w:rPr>
              <w:rFonts w:ascii="Cambria Math" w:hAnsi="Cambria Math"/>
            </w:rPr>
            <m:t>t</m:t>
          </m:r>
          <m:r>
            <w:rPr>
              <w:rFonts w:ascii="Cambria Math" w:hAnsi="Cambria Math"/>
            </w:rPr>
            <m:t>'</m:t>
          </m:r>
        </m:oMath>
        <w:r>
          <w:rPr>
            <w:rFonts w:ascii="URWPalladioL" w:hAnsi="URWPalladioL"/>
          </w:rPr>
          <w:t>. T</w:t>
        </w:r>
      </w:ins>
      <w:del w:id="13" w:author="Unknown Author" w:date="2016-07-26T11:21:00Z">
        <w:r>
          <w:rPr>
            <w:rFonts w:ascii="URWPalladioL" w:hAnsi="URWPalladioL"/>
          </w:rPr>
          <w:delText>t</w:delText>
        </w:r>
      </w:del>
      <w:r>
        <w:rPr>
          <w:rFonts w:ascii="URWPalladioL" w:hAnsi="URWPalladioL"/>
        </w:rPr>
        <w:t xml:space="preserve">he sum of the forces acting on an object is equal to the change in the objects momentum with time. Therefore if there is no net force acting on an object the change in the momentum will be zero. Said another way, </w:t>
      </w:r>
      <w:del w:id="14" w:author="Unknown Author" w:date="2016-07-26T10:47:00Z">
        <w:r>
          <w:rPr>
            <w:rFonts w:ascii="URWPalladioL" w:hAnsi="URWPalladioL"/>
          </w:rPr>
          <w:delText>if you have</w:delText>
        </w:r>
      </w:del>
      <w:ins w:id="15" w:author="Unknown Author" w:date="2016-07-26T10:47:00Z">
        <w:r>
          <w:rPr>
            <w:rFonts w:ascii="URWPalladioL" w:hAnsi="URWPalladioL"/>
          </w:rPr>
          <w:t>in</w:t>
        </w:r>
      </w:ins>
      <w:r>
        <w:rPr>
          <w:rFonts w:ascii="URWPalladioL" w:hAnsi="URWPalladioL"/>
        </w:rPr>
        <w:t xml:space="preserve"> a closed system with no exter</w:t>
      </w:r>
      <w:r>
        <w:rPr>
          <w:rFonts w:ascii="URWPalladioL" w:hAnsi="URWPalladioL"/>
        </w:rPr>
        <w:t>nal forces</w:t>
      </w:r>
      <w:ins w:id="16" w:author="Unknown Author" w:date="2016-07-26T10:48:00Z">
        <w:r>
          <w:rPr>
            <w:rFonts w:ascii="URWPalladioL" w:hAnsi="URWPalladioL"/>
          </w:rPr>
          <w:t>,</w:t>
        </w:r>
      </w:ins>
      <w:del w:id="17" w:author="Unknown Author" w:date="2016-07-26T10:48:00Z">
        <w:r>
          <w:rPr>
            <w:rFonts w:ascii="URWPalladioL" w:hAnsi="URWPalladioL"/>
          </w:rPr>
          <w:delText xml:space="preserve"> than</w:delText>
        </w:r>
      </w:del>
      <w:r>
        <w:rPr>
          <w:rFonts w:ascii="URWPalladioL" w:hAnsi="URWPalladioL"/>
        </w:rPr>
        <w:t xml:space="preserve"> the initial momentum will be equal to the final momentum.</w:t>
      </w:r>
    </w:p>
    <w:p w:rsidR="00A023F6" w:rsidRDefault="00A023F6">
      <w:pPr>
        <w:pStyle w:val="TextBody"/>
        <w:rPr>
          <w:rFonts w:ascii="URWPalladioL" w:hAnsi="URWPalladioL"/>
        </w:rPr>
      </w:pPr>
    </w:p>
    <w:p w:rsidR="00A023F6" w:rsidRDefault="00256646">
      <w:pPr>
        <w:pStyle w:val="TextBody"/>
        <w:rPr>
          <w:rFonts w:ascii="URWPalladioL" w:hAnsi="URWPalladioL"/>
        </w:rPr>
      </w:pPr>
      <w:r>
        <w:rPr>
          <w:rFonts w:ascii="URWPalladioL" w:hAnsi="URWPalladioL"/>
        </w:rPr>
        <w:t>This concept is most easily understood in the context of 1D and 2D collisions.</w:t>
      </w:r>
      <w:ins w:id="18" w:author="Unknown Author" w:date="2016-07-26T11:39:00Z">
        <w:r>
          <w:rPr>
            <w:rFonts w:ascii="URWPalladioL" w:hAnsi="URWPalladioL"/>
          </w:rPr>
          <w:t xml:space="preserve"> In a 1D collision </w:t>
        </w:r>
      </w:ins>
      <w:ins w:id="19" w:author="Unknown Author" w:date="2016-07-26T11:40:00Z">
        <w:r>
          <w:rPr>
            <w:rFonts w:ascii="URWPalladioL" w:hAnsi="URWPalladioL"/>
          </w:rPr>
          <w:t xml:space="preserve">an object with mass </w:t>
        </w:r>
      </w:ins>
      <m:oMath>
        <m:sSub>
          <m:sSubPr>
            <m:ctrlPr>
              <w:rPr>
                <w:rFonts w:ascii="Cambria Math" w:hAnsi="Cambria Math"/>
              </w:rPr>
            </m:ctrlPr>
          </m:sSubPr>
          <m:e>
            <m:r>
              <w:rPr>
                <w:rFonts w:ascii="Cambria Math" w:hAnsi="Cambria Math"/>
              </w:rPr>
              <m:t>m</m:t>
            </m:r>
          </m:e>
          <m:sub>
            <m:r>
              <w:rPr>
                <w:rFonts w:ascii="Cambria Math" w:hAnsi="Cambria Math"/>
              </w:rPr>
              <m:t>A</m:t>
            </m:r>
          </m:sub>
        </m:sSub>
      </m:oMath>
      <w:ins w:id="20" w:author="Unknown Author" w:date="2016-07-26T11:40:00Z">
        <w:r>
          <w:rPr>
            <w:rFonts w:ascii="URWPalladioL" w:hAnsi="URWPalladioL"/>
          </w:rPr>
          <w:t xml:space="preserve">and initial velocity </w:t>
        </w:r>
      </w:ins>
      <m:oMath>
        <m:acc>
          <m:accPr>
            <m:chr m:val="⃗"/>
            <m:ctrlPr>
              <w:rPr>
                <w:rFonts w:ascii="Cambria Math" w:hAnsi="Cambria Math"/>
              </w:rPr>
            </m:ctrlPr>
          </m:accPr>
          <m:e>
            <m:sSub>
              <m:sSubPr>
                <m:ctrlPr>
                  <w:rPr>
                    <w:rFonts w:ascii="Cambria Math" w:hAnsi="Cambria Math"/>
                  </w:rPr>
                </m:ctrlPr>
              </m:sSubPr>
              <m:e>
                <m:r>
                  <w:rPr>
                    <w:rFonts w:ascii="Cambria Math" w:hAnsi="Cambria Math"/>
                  </w:rPr>
                  <m:t>v</m:t>
                </m:r>
              </m:e>
              <m:sub>
                <m:r>
                  <w:rPr>
                    <w:rFonts w:ascii="Cambria Math" w:hAnsi="Cambria Math"/>
                  </w:rPr>
                  <m:t>A</m:t>
                </m:r>
              </m:sub>
            </m:sSub>
          </m:e>
        </m:acc>
      </m:oMath>
      <w:ins w:id="21" w:author="Unknown Author" w:date="2016-07-26T11:42:00Z">
        <w:r>
          <w:rPr>
            <w:rFonts w:ascii="URWPalladioL" w:hAnsi="URWPalladioL"/>
          </w:rPr>
          <w:t xml:space="preserve">collides with another object with some mass and initial velocity </w:t>
        </w:r>
      </w:ins>
      <m:oMath>
        <m:sSub>
          <m:sSubPr>
            <m:ctrlPr>
              <w:rPr>
                <w:rFonts w:ascii="Cambria Math" w:hAnsi="Cambria Math"/>
              </w:rPr>
            </m:ctrlPr>
          </m:sSubPr>
          <m:e>
            <m:r>
              <w:rPr>
                <w:rFonts w:ascii="Cambria Math" w:hAnsi="Cambria Math"/>
              </w:rPr>
              <m:t>m</m:t>
            </m:r>
          </m:e>
          <m:sub>
            <m:r>
              <w:rPr>
                <w:rFonts w:ascii="Cambria Math" w:hAnsi="Cambria Math"/>
              </w:rPr>
              <m:t>B</m:t>
            </m:r>
          </m:sub>
        </m:sSub>
      </m:oMath>
      <w:ins w:id="22" w:author="Unknown Author" w:date="2016-07-26T11:42:00Z">
        <w:r>
          <w:rPr>
            <w:rFonts w:ascii="URWPalladioL" w:hAnsi="URWPalladioL"/>
          </w:rPr>
          <w:t xml:space="preserve">and </w:t>
        </w:r>
      </w:ins>
      <m:oMath>
        <m:acc>
          <m:accPr>
            <m:chr m:val="⃗"/>
            <m:ctrlPr>
              <w:rPr>
                <w:rFonts w:ascii="Cambria Math" w:hAnsi="Cambria Math"/>
              </w:rPr>
            </m:ctrlPr>
          </m:accPr>
          <m:e>
            <m:sSub>
              <m:sSubPr>
                <m:ctrlPr>
                  <w:rPr>
                    <w:rFonts w:ascii="Cambria Math" w:hAnsi="Cambria Math"/>
                  </w:rPr>
                </m:ctrlPr>
              </m:sSubPr>
              <m:e>
                <m:r>
                  <w:rPr>
                    <w:rFonts w:ascii="Cambria Math" w:hAnsi="Cambria Math"/>
                  </w:rPr>
                  <m:t>v</m:t>
                </m:r>
              </m:e>
              <m:sub>
                <m:r>
                  <w:rPr>
                    <w:rFonts w:ascii="Cambria Math" w:hAnsi="Cambria Math"/>
                  </w:rPr>
                  <m:t>B</m:t>
                </m:r>
              </m:sub>
            </m:sSub>
          </m:e>
        </m:acc>
      </m:oMath>
      <w:ins w:id="23" w:author="Unknown Author" w:date="2016-07-26T11:43:00Z">
        <w:r>
          <w:rPr>
            <w:rFonts w:ascii="URWPalladioL" w:hAnsi="URWPalladioL"/>
          </w:rPr>
          <w:t>.</w:t>
        </w:r>
      </w:ins>
      <w:del w:id="24" w:author="Unknown Author" w:date="2016-07-26T11:40:00Z">
        <w:r>
          <w:rPr>
            <w:rFonts w:ascii="URWPalladioL" w:hAnsi="URWPalladioL"/>
          </w:rPr>
          <w:delText xml:space="preserve"> </w:delText>
        </w:r>
      </w:del>
      <w:r>
        <w:rPr>
          <w:rFonts w:ascii="URWPalladioL" w:hAnsi="URWPalladioL"/>
        </w:rPr>
        <w:t>In these collisions</w:t>
      </w:r>
      <w:del w:id="25" w:author="Unknown Author" w:date="2016-07-26T11:46:00Z">
        <w:r>
          <w:rPr>
            <w:rFonts w:ascii="URWPalladioL" w:hAnsi="URWPalladioL"/>
          </w:rPr>
          <w:delText xml:space="preserve"> we consider there to be no </w:delText>
        </w:r>
      </w:del>
      <w:ins w:id="26" w:author="Unknown Author" w:date="2016-07-26T11:46:00Z">
        <w:r>
          <w:rPr>
            <w:rFonts w:ascii="URWPalladioL" w:hAnsi="URWPalladioL"/>
          </w:rPr>
          <w:t xml:space="preserve"> </w:t>
        </w:r>
      </w:ins>
      <w:r>
        <w:rPr>
          <w:rFonts w:ascii="URWPalladioL" w:hAnsi="URWPalladioL"/>
        </w:rPr>
        <w:t>external forces</w:t>
      </w:r>
      <w:ins w:id="27" w:author="Unknown Author" w:date="2016-07-26T11:46:00Z">
        <w:r>
          <w:rPr>
            <w:rFonts w:ascii="URWPalladioL" w:hAnsi="URWPalladioL"/>
          </w:rPr>
          <w:t xml:space="preserve"> will be </w:t>
        </w:r>
      </w:ins>
      <w:ins w:id="28" w:author="Unknown Author" w:date="2016-07-26T11:47:00Z">
        <w:r>
          <w:rPr>
            <w:rFonts w:ascii="URWPalladioL" w:hAnsi="URWPalladioL"/>
          </w:rPr>
          <w:t>assumed to be too small to have an effect</w:t>
        </w:r>
      </w:ins>
      <w:r>
        <w:rPr>
          <w:rFonts w:ascii="URWPalladioL" w:hAnsi="URWPalladioL"/>
        </w:rPr>
        <w:t>. In the lab an air track is used to reduce the amount of fricti</w:t>
      </w:r>
      <w:r>
        <w:rPr>
          <w:rFonts w:ascii="URWPalladioL" w:hAnsi="URWPalladioL"/>
        </w:rPr>
        <w:t>on, an external force, on the gliders. If the initial momentum is equal to the final momentum then we can write</w:t>
      </w:r>
    </w:p>
    <w:p w:rsidR="00A023F6" w:rsidRDefault="00256646">
      <w:pPr>
        <w:pStyle w:val="TextBody"/>
        <w:jc w:val="center"/>
        <w:rPr>
          <w:rFonts w:ascii="URWPalladioL" w:hAnsi="URWPalladioL"/>
        </w:rPr>
      </w:pPr>
      <m:oMath>
        <m:sSub>
          <m:sSubPr>
            <m:ctrlPr>
              <w:rPr>
                <w:rFonts w:ascii="Cambria Math" w:hAnsi="Cambria Math"/>
              </w:rPr>
            </m:ctrlPr>
          </m:sSubPr>
          <m:e>
            <m:r>
              <w:rPr>
                <w:rFonts w:ascii="Cambria Math" w:hAnsi="Cambria Math"/>
              </w:rPr>
              <m:t>m</m:t>
            </m:r>
          </m:e>
          <m:sub>
            <m:r>
              <w:rPr>
                <w:rFonts w:ascii="Cambria Math" w:hAnsi="Cambria Math"/>
              </w:rPr>
              <m:t>A</m:t>
            </m:r>
          </m:sub>
        </m:sSub>
        <m:acc>
          <m:accPr>
            <m:chr m:val="⃗"/>
            <m:ctrlPr>
              <w:rPr>
                <w:rFonts w:ascii="Cambria Math" w:hAnsi="Cambria Math"/>
              </w:rPr>
            </m:ctrlPr>
          </m:accPr>
          <m:e>
            <m:sSub>
              <m:sSubPr>
                <m:ctrlPr>
                  <w:rPr>
                    <w:rFonts w:ascii="Cambria Math" w:hAnsi="Cambria Math"/>
                  </w:rPr>
                </m:ctrlPr>
              </m:sSubPr>
              <m:e>
                <m:r>
                  <w:rPr>
                    <w:rFonts w:ascii="Cambria Math" w:hAnsi="Cambria Math"/>
                  </w:rPr>
                  <m:t>v</m:t>
                </m:r>
              </m:e>
              <m:sub>
                <m:r>
                  <w:rPr>
                    <w:rFonts w:ascii="Cambria Math" w:hAnsi="Cambria Math"/>
                  </w:rPr>
                  <m:t>A</m:t>
                </m:r>
              </m:sub>
            </m:sSub>
          </m:e>
        </m:acc>
        <m:r>
          <w:rPr>
            <w:rFonts w:ascii="Cambria Math" w:hAnsi="Cambria Math"/>
          </w:rPr>
          <m:t xml:space="preserve"> + </m:t>
        </m:r>
        <m:sSub>
          <m:sSubPr>
            <m:ctrlPr>
              <w:rPr>
                <w:rFonts w:ascii="Cambria Math" w:hAnsi="Cambria Math"/>
              </w:rPr>
            </m:ctrlPr>
          </m:sSubPr>
          <m:e>
            <m:r>
              <w:rPr>
                <w:rFonts w:ascii="Cambria Math" w:hAnsi="Cambria Math"/>
              </w:rPr>
              <m:t>m</m:t>
            </m:r>
          </m:e>
          <m:sub>
            <m:r>
              <w:rPr>
                <w:rFonts w:ascii="Cambria Math" w:hAnsi="Cambria Math"/>
              </w:rPr>
              <m:t>B</m:t>
            </m:r>
          </m:sub>
        </m:sSub>
        <m:acc>
          <m:accPr>
            <m:chr m:val="⃗"/>
            <m:ctrlPr>
              <w:rPr>
                <w:rFonts w:ascii="Cambria Math" w:hAnsi="Cambria Math"/>
              </w:rPr>
            </m:ctrlPr>
          </m:accPr>
          <m:e>
            <m:sSub>
              <m:sSubPr>
                <m:ctrlPr>
                  <w:rPr>
                    <w:rFonts w:ascii="Cambria Math" w:hAnsi="Cambria Math"/>
                  </w:rPr>
                </m:ctrlPr>
              </m:sSubPr>
              <m:e>
                <m:r>
                  <w:rPr>
                    <w:rFonts w:ascii="Cambria Math" w:hAnsi="Cambria Math"/>
                  </w:rPr>
                  <m:t>v</m:t>
                </m:r>
              </m:e>
              <m:sub>
                <m:r>
                  <w:rPr>
                    <w:rFonts w:ascii="Cambria Math" w:hAnsi="Cambria Math"/>
                  </w:rPr>
                  <m:t>B</m:t>
                </m:r>
              </m:sub>
            </m:sSub>
          </m:e>
        </m:acc>
        <m:r>
          <w:rPr>
            <w:rFonts w:ascii="Cambria Math" w:hAnsi="Cambria Math"/>
          </w:rPr>
          <m:t xml:space="preserve"> = </m:t>
        </m:r>
        <m:sSub>
          <m:sSubPr>
            <m:ctrlPr>
              <w:rPr>
                <w:rFonts w:ascii="Cambria Math" w:hAnsi="Cambria Math"/>
              </w:rPr>
            </m:ctrlPr>
          </m:sSubPr>
          <m:e>
            <m:r>
              <w:rPr>
                <w:rFonts w:ascii="Cambria Math" w:hAnsi="Cambria Math"/>
              </w:rPr>
              <m:t>m</m:t>
            </m:r>
          </m:e>
          <m:sub>
            <m:r>
              <w:rPr>
                <w:rFonts w:ascii="Cambria Math" w:hAnsi="Cambria Math"/>
              </w:rPr>
              <m:t>A</m:t>
            </m:r>
          </m:sub>
        </m:sSub>
        <m:acc>
          <m:accPr>
            <m:chr m:val="⃗"/>
            <m:ctrlPr>
              <w:rPr>
                <w:rFonts w:ascii="Cambria Math" w:hAnsi="Cambria Math"/>
              </w:rPr>
            </m:ctrlPr>
          </m:accPr>
          <m:e>
            <m:r>
              <w:rPr>
                <w:rFonts w:ascii="Cambria Math" w:hAnsi="Cambria Math"/>
              </w:rPr>
              <m:t>v</m:t>
            </m:r>
          </m:e>
        </m:acc>
        <m:sSub>
          <m:sSubPr>
            <m:ctrlPr>
              <w:rPr>
                <w:rFonts w:ascii="Cambria Math" w:hAnsi="Cambria Math"/>
              </w:rPr>
            </m:ctrlPr>
          </m:sSubPr>
          <m:e>
            <m:r>
              <w:rPr>
                <w:rFonts w:ascii="Cambria Math" w:hAnsi="Cambria Math"/>
              </w:rPr>
              <m:t>'</m:t>
            </m:r>
          </m:e>
          <m:sub>
            <m:r>
              <w:rPr>
                <w:rFonts w:ascii="Cambria Math" w:hAnsi="Cambria Math"/>
              </w:rPr>
              <m:t>A</m:t>
            </m:r>
          </m:sub>
        </m:sSub>
        <m:r>
          <w:rPr>
            <w:rFonts w:ascii="Cambria Math" w:hAnsi="Cambria Math"/>
          </w:rPr>
          <m:t xml:space="preserve"> + </m:t>
        </m:r>
        <m:sSub>
          <m:sSubPr>
            <m:ctrlPr>
              <w:rPr>
                <w:rFonts w:ascii="Cambria Math" w:hAnsi="Cambria Math"/>
              </w:rPr>
            </m:ctrlPr>
          </m:sSubPr>
          <m:e>
            <m:r>
              <w:rPr>
                <w:rFonts w:ascii="Cambria Math" w:hAnsi="Cambria Math"/>
              </w:rPr>
              <m:t>m</m:t>
            </m:r>
          </m:e>
          <m:sub>
            <m:r>
              <w:rPr>
                <w:rFonts w:ascii="Cambria Math" w:hAnsi="Cambria Math"/>
              </w:rPr>
              <m:t>B</m:t>
            </m:r>
          </m:sub>
        </m:sSub>
        <m:acc>
          <m:accPr>
            <m:chr m:val="⃗"/>
            <m:ctrlPr>
              <w:rPr>
                <w:rFonts w:ascii="Cambria Math" w:hAnsi="Cambria Math"/>
              </w:rPr>
            </m:ctrlPr>
          </m:accPr>
          <m:e>
            <m:r>
              <w:rPr>
                <w:rFonts w:ascii="Cambria Math" w:hAnsi="Cambria Math"/>
              </w:rPr>
              <m:t>v</m:t>
            </m:r>
          </m:e>
        </m:acc>
        <m:sSub>
          <m:sSubPr>
            <m:ctrlPr>
              <w:rPr>
                <w:rFonts w:ascii="Cambria Math" w:hAnsi="Cambria Math"/>
              </w:rPr>
            </m:ctrlPr>
          </m:sSubPr>
          <m:e>
            <m:r>
              <w:rPr>
                <w:rFonts w:ascii="Cambria Math" w:hAnsi="Cambria Math"/>
              </w:rPr>
              <m:t>'</m:t>
            </m:r>
          </m:e>
          <m:sub>
            <m:r>
              <w:rPr>
                <w:rFonts w:ascii="Cambria Math" w:hAnsi="Cambria Math"/>
              </w:rPr>
              <m:t>B</m:t>
            </m:r>
          </m:sub>
        </m:sSub>
      </m:oMath>
      <w:r>
        <w:rPr>
          <w:rFonts w:ascii="URWPalladioL" w:hAnsi="URWPalladioL"/>
        </w:rPr>
        <w:t>(</w:t>
      </w:r>
      <w:ins w:id="29" w:author="Unknown Author" w:date="2016-07-26T15:39:00Z">
        <w:r>
          <w:rPr>
            <w:rFonts w:ascii="URWPalladioL" w:hAnsi="URWPalladioL"/>
          </w:rPr>
          <w:t xml:space="preserve">Equation </w:t>
        </w:r>
      </w:ins>
      <w:r>
        <w:rPr>
          <w:rFonts w:ascii="URWPalladioL" w:hAnsi="URWPalladioL"/>
        </w:rPr>
        <w:t>3)</w:t>
      </w:r>
    </w:p>
    <w:p w:rsidR="00A023F6" w:rsidRDefault="00256646">
      <w:pPr>
        <w:pStyle w:val="TextBody"/>
        <w:rPr>
          <w:rFonts w:ascii="URWPalladioL" w:hAnsi="URWPalladioL"/>
        </w:rPr>
      </w:pPr>
      <w:r>
        <w:rPr>
          <w:rFonts w:ascii="URWPalladioL" w:hAnsi="URWPalladioL"/>
        </w:rPr>
        <w:t>Where the primed velocities represent that final velocity and the unprimed velocities re</w:t>
      </w:r>
      <w:r>
        <w:rPr>
          <w:rFonts w:ascii="URWPalladioL" w:hAnsi="URWPalladioL"/>
        </w:rPr>
        <w:t xml:space="preserve">present initial velocity.  </w:t>
      </w:r>
    </w:p>
    <w:p w:rsidR="00A023F6" w:rsidRDefault="00A023F6">
      <w:pPr>
        <w:pStyle w:val="TextBody"/>
        <w:rPr>
          <w:rFonts w:ascii="URWPalladioL" w:hAnsi="URWPalladioL"/>
        </w:rPr>
      </w:pPr>
    </w:p>
    <w:p w:rsidR="00A023F6" w:rsidRDefault="00256646">
      <w:pPr>
        <w:pStyle w:val="TextBody"/>
        <w:jc w:val="center"/>
        <w:rPr>
          <w:rFonts w:ascii="URWPalladioL" w:hAnsi="URWPalladioL"/>
        </w:rPr>
      </w:pPr>
      <w:r>
        <w:rPr>
          <w:rFonts w:ascii="URWPalladioL" w:hAnsi="URWPalladioL"/>
        </w:rPr>
        <w:t>Figure 1</w:t>
      </w:r>
      <w:r>
        <w:rPr>
          <w:rFonts w:ascii="URWPalladioL" w:hAnsi="URWPalladioL"/>
          <w:noProof/>
          <w:lang w:eastAsia="en-US" w:bidi="ar-SA"/>
        </w:rPr>
        <w:drawing>
          <wp:anchor distT="0" distB="0" distL="0" distR="0" simplePos="0" relativeHeight="251658240" behindDoc="0" locked="0" layoutInCell="1" allowOverlap="1">
            <wp:simplePos x="0" y="0"/>
            <wp:positionH relativeFrom="column">
              <wp:align>center</wp:align>
            </wp:positionH>
            <wp:positionV relativeFrom="paragraph">
              <wp:align>top</wp:align>
            </wp:positionV>
            <wp:extent cx="6332220" cy="1614805"/>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6332220" cy="1614805"/>
                    </a:xfrm>
                    <a:prstGeom prst="rect">
                      <a:avLst/>
                    </a:prstGeom>
                    <a:noFill/>
                    <a:ln w="9525">
                      <a:noFill/>
                      <a:miter lim="800000"/>
                      <a:headEnd/>
                      <a:tailEnd/>
                    </a:ln>
                  </pic:spPr>
                </pic:pic>
              </a:graphicData>
            </a:graphic>
          </wp:anchor>
        </w:drawing>
      </w:r>
    </w:p>
    <w:p w:rsidR="00A023F6" w:rsidRDefault="00A023F6">
      <w:pPr>
        <w:pStyle w:val="TextBody"/>
        <w:jc w:val="center"/>
        <w:rPr>
          <w:rFonts w:ascii="URWPalladioL" w:hAnsi="URWPalladioL"/>
        </w:rPr>
      </w:pPr>
    </w:p>
    <w:p w:rsidR="00A023F6" w:rsidRDefault="00A023F6">
      <w:pPr>
        <w:pStyle w:val="TextBody"/>
        <w:jc w:val="center"/>
        <w:rPr>
          <w:rFonts w:ascii="URWPalladioL" w:hAnsi="URWPalladioL"/>
        </w:rPr>
      </w:pPr>
    </w:p>
    <w:p w:rsidR="00A023F6" w:rsidRDefault="00A023F6">
      <w:pPr>
        <w:pStyle w:val="TextBody"/>
        <w:jc w:val="center"/>
        <w:rPr>
          <w:rFonts w:ascii="URWPalladioL" w:hAnsi="URWPalladioL"/>
        </w:rPr>
      </w:pPr>
    </w:p>
    <w:p w:rsidR="00A023F6" w:rsidRDefault="00256646">
      <w:pPr>
        <w:pStyle w:val="TextBody"/>
        <w:rPr>
          <w:rFonts w:ascii="URWPalladioL" w:hAnsi="URWPalladioL"/>
          <w:b/>
        </w:rPr>
      </w:pPr>
      <w:r>
        <w:rPr>
          <w:rFonts w:ascii="URWPalladioL" w:hAnsi="URWPalladioL"/>
          <w:b/>
        </w:rPr>
        <w:t>Procedure:</w:t>
      </w:r>
    </w:p>
    <w:p w:rsidR="00A023F6" w:rsidRDefault="00A023F6">
      <w:pPr>
        <w:pStyle w:val="TextBody"/>
        <w:rPr>
          <w:rFonts w:ascii="URWPalladioL" w:hAnsi="URWPalladioL"/>
          <w:b/>
        </w:rPr>
      </w:pPr>
    </w:p>
    <w:p w:rsidR="00A023F6" w:rsidRDefault="00256646">
      <w:pPr>
        <w:pStyle w:val="TextBody"/>
        <w:rPr>
          <w:rFonts w:ascii="URWPalladioL" w:hAnsi="URWPalladioL"/>
        </w:rPr>
      </w:pPr>
      <w:r>
        <w:rPr>
          <w:rFonts w:ascii="URWPalladioL" w:hAnsi="URWPalladioL"/>
        </w:rPr>
        <w:t>1.</w:t>
      </w:r>
      <w:r>
        <w:rPr>
          <w:rFonts w:ascii="URWPalladioL" w:hAnsi="URWPalladioL"/>
          <w:b/>
        </w:rPr>
        <w:t xml:space="preserve"> </w:t>
      </w:r>
      <w:r>
        <w:rPr>
          <w:rFonts w:ascii="URWPalladioL" w:hAnsi="URWPalladioL"/>
        </w:rPr>
        <w:t>Understanding the photogate timer.</w:t>
      </w:r>
    </w:p>
    <w:p w:rsidR="00A023F6" w:rsidRDefault="00256646">
      <w:pPr>
        <w:pStyle w:val="TextBody"/>
        <w:numPr>
          <w:ilvl w:val="1"/>
          <w:numId w:val="1"/>
        </w:numPr>
        <w:rPr>
          <w:rFonts w:ascii="URWPalladioL" w:hAnsi="URWPalladioL"/>
        </w:rPr>
      </w:pPr>
      <w:r>
        <w:rPr>
          <w:rFonts w:ascii="URWPalladioL" w:hAnsi="URWPalladioL"/>
        </w:rPr>
        <w:t>Place one glider on the track with one photogate timer.</w:t>
      </w:r>
    </w:p>
    <w:p w:rsidR="00A023F6" w:rsidRDefault="00256646">
      <w:pPr>
        <w:pStyle w:val="TextBody"/>
        <w:numPr>
          <w:ilvl w:val="1"/>
          <w:numId w:val="1"/>
        </w:numPr>
        <w:rPr>
          <w:rFonts w:ascii="URWPalladioL" w:hAnsi="URWPalladioL"/>
        </w:rPr>
      </w:pPr>
      <w:r>
        <w:rPr>
          <w:rFonts w:ascii="URWPalladioL" w:hAnsi="URWPalladioL"/>
        </w:rPr>
        <w:t>Set the photogate timer to the 'gate' setting.</w:t>
      </w:r>
    </w:p>
    <w:p w:rsidR="00A023F6" w:rsidRDefault="00256646">
      <w:pPr>
        <w:pStyle w:val="TextBody"/>
        <w:numPr>
          <w:ilvl w:val="1"/>
          <w:numId w:val="1"/>
        </w:numPr>
        <w:rPr>
          <w:rFonts w:ascii="URWPalladioL" w:hAnsi="URWPalladioL"/>
        </w:rPr>
      </w:pPr>
      <w:r>
        <w:rPr>
          <w:rFonts w:ascii="URWPalladioL" w:hAnsi="URWPalladioL"/>
        </w:rPr>
        <w:t xml:space="preserve">When the glider passes through the photogate it will record </w:t>
      </w:r>
      <w:r>
        <w:rPr>
          <w:rFonts w:ascii="URWPalladioL" w:hAnsi="URWPalladioL"/>
        </w:rPr>
        <w:t>the time in which the flag above the glider passes through the gate. On a return trip the photogate will not display new time but if you switch the toggle to 'read' it will display the initial time plus the time of the second pass through the gate.</w:t>
      </w:r>
    </w:p>
    <w:p w:rsidR="00A023F6" w:rsidRDefault="00256646">
      <w:pPr>
        <w:pStyle w:val="TextBody"/>
        <w:numPr>
          <w:ilvl w:val="1"/>
          <w:numId w:val="1"/>
        </w:numPr>
        <w:rPr>
          <w:rFonts w:ascii="URWPalladioL" w:hAnsi="URWPalladioL"/>
        </w:rPr>
      </w:pPr>
      <w:r>
        <w:rPr>
          <w:rFonts w:ascii="URWPalladioL" w:hAnsi="URWPalladioL"/>
        </w:rPr>
        <w:t>The fla</w:t>
      </w:r>
      <w:r>
        <w:rPr>
          <w:rFonts w:ascii="URWPalladioL" w:hAnsi="URWPalladioL"/>
        </w:rPr>
        <w:t>g is 10 cm long</w:t>
      </w:r>
      <w:ins w:id="30" w:author="Unknown Author" w:date="2016-07-26T11:48:00Z">
        <w:r>
          <w:rPr>
            <w:rFonts w:ascii="URWPalladioL" w:hAnsi="URWPalladioL"/>
          </w:rPr>
          <w:t>,</w:t>
        </w:r>
      </w:ins>
      <w:del w:id="31" w:author="Unknown Author" w:date="2016-07-26T11:48:00Z">
        <w:r>
          <w:rPr>
            <w:rFonts w:ascii="URWPalladioL" w:hAnsi="URWPalladioL"/>
          </w:rPr>
          <w:delText xml:space="preserve"> and</w:delText>
        </w:r>
      </w:del>
      <w:r>
        <w:rPr>
          <w:rFonts w:ascii="URWPalladioL" w:hAnsi="URWPalladioL"/>
        </w:rPr>
        <w:t xml:space="preserve"> so using the fact the speed is distance divided by time the velocity of the glider can be measured.</w:t>
      </w:r>
    </w:p>
    <w:p w:rsidR="00A023F6" w:rsidRDefault="00256646">
      <w:pPr>
        <w:pStyle w:val="TextBody"/>
        <w:numPr>
          <w:ilvl w:val="1"/>
          <w:numId w:val="1"/>
        </w:numPr>
        <w:rPr>
          <w:rFonts w:ascii="URWPalladioL" w:hAnsi="URWPalladioL"/>
        </w:rPr>
      </w:pPr>
      <w:r>
        <w:rPr>
          <w:rFonts w:ascii="URWPalladioL" w:hAnsi="URWPalladioL"/>
        </w:rPr>
        <w:t>Send the glider through the photogate several times including return trips after it has bounced off the far wall and measure the veloci</w:t>
      </w:r>
      <w:r>
        <w:rPr>
          <w:rFonts w:ascii="URWPalladioL" w:hAnsi="URWPalladioL"/>
        </w:rPr>
        <w:t xml:space="preserve">ties in order to familiarize oneself with the equipment. </w:t>
      </w:r>
      <w:ins w:id="32" w:author="Unknown Author" w:date="2016-07-26T14:05:00Z">
        <w:r>
          <w:rPr>
            <w:rFonts w:ascii="URWPalladioL" w:hAnsi="URWPalladioL"/>
          </w:rPr>
          <w:t>Remember that velocity has a direction</w:t>
        </w:r>
      </w:ins>
      <w:ins w:id="33" w:author="Unknown Author" w:date="2016-07-26T14:06:00Z">
        <w:r>
          <w:rPr>
            <w:rFonts w:ascii="URWPalladioL" w:hAnsi="URWPalladioL"/>
          </w:rPr>
          <w:t>. Let the initial velocity direction be positive and the opposite direction represent negative values of velocity.</w:t>
        </w:r>
      </w:ins>
    </w:p>
    <w:p w:rsidR="00A023F6" w:rsidRDefault="00256646">
      <w:pPr>
        <w:pStyle w:val="TextBody"/>
        <w:rPr>
          <w:rFonts w:ascii="URWPalladioL" w:hAnsi="URWPalladioL"/>
        </w:rPr>
      </w:pPr>
      <w:r>
        <w:rPr>
          <w:rFonts w:ascii="URWPalladioL" w:hAnsi="URWPalladioL"/>
        </w:rPr>
        <w:t xml:space="preserve">2. Two gliders of equal mass </w:t>
      </w:r>
    </w:p>
    <w:p w:rsidR="00A023F6" w:rsidRDefault="00256646">
      <w:pPr>
        <w:pStyle w:val="TextBody"/>
        <w:numPr>
          <w:ilvl w:val="1"/>
          <w:numId w:val="2"/>
        </w:numPr>
        <w:rPr>
          <w:rFonts w:ascii="URWPalladioL" w:hAnsi="URWPalladioL"/>
        </w:rPr>
      </w:pPr>
      <w:r>
        <w:rPr>
          <w:rFonts w:ascii="URWPalladioL" w:hAnsi="URWPalladioL"/>
        </w:rPr>
        <w:t>Place two gliders and two photogate timers on the track as in Figure 1</w:t>
      </w:r>
    </w:p>
    <w:p w:rsidR="00A023F6" w:rsidRDefault="00256646">
      <w:pPr>
        <w:pStyle w:val="TextBody"/>
        <w:numPr>
          <w:ilvl w:val="1"/>
          <w:numId w:val="2"/>
        </w:numPr>
        <w:rPr>
          <w:rFonts w:ascii="URWPalladioL" w:hAnsi="URWPalladioL"/>
        </w:rPr>
      </w:pPr>
      <w:r>
        <w:rPr>
          <w:rFonts w:ascii="URWPalladioL" w:hAnsi="URWPalladioL"/>
        </w:rPr>
        <w:t xml:space="preserve"> If the two gliders have equal mass use </w:t>
      </w:r>
      <w:ins w:id="34" w:author="Unknown Author" w:date="2016-07-26T11:48:00Z">
        <w:r>
          <w:rPr>
            <w:rFonts w:ascii="URWPalladioL" w:hAnsi="URWPalladioL"/>
          </w:rPr>
          <w:t>E</w:t>
        </w:r>
      </w:ins>
      <w:del w:id="35" w:author="Unknown Author" w:date="2016-07-26T11:48:00Z">
        <w:r>
          <w:rPr>
            <w:rFonts w:ascii="URWPalladioL" w:hAnsi="URWPalladioL"/>
          </w:rPr>
          <w:delText>e</w:delText>
        </w:r>
      </w:del>
      <w:r>
        <w:rPr>
          <w:rFonts w:ascii="URWPalladioL" w:hAnsi="URWPalladioL"/>
        </w:rPr>
        <w:t>quation 3 to determine what the expression for the final velocities will be. In this part of the experiment the glider B will start from rest.</w:t>
      </w:r>
    </w:p>
    <w:p w:rsidR="00A023F6" w:rsidRDefault="00256646">
      <w:pPr>
        <w:pStyle w:val="TextBody"/>
        <w:numPr>
          <w:ilvl w:val="1"/>
          <w:numId w:val="2"/>
        </w:numPr>
        <w:rPr>
          <w:rFonts w:ascii="URWPalladioL" w:hAnsi="URWPalladioL"/>
        </w:rPr>
      </w:pPr>
      <w:r>
        <w:rPr>
          <w:rFonts w:ascii="URWPalladioL" w:hAnsi="URWPalladioL"/>
        </w:rPr>
        <w:t>Give glider A some initial velocity</w:t>
      </w:r>
      <w:ins w:id="36" w:author="Unknown Author" w:date="2016-07-26T11:49:00Z">
        <w:r>
          <w:rPr>
            <w:rFonts w:ascii="URWPalladioL" w:hAnsi="URWPalladioL"/>
          </w:rPr>
          <w:t xml:space="preserve"> so that it will collide with glider B</w:t>
        </w:r>
      </w:ins>
      <w:r>
        <w:rPr>
          <w:rFonts w:ascii="URWPalladioL" w:hAnsi="URWPalladioL"/>
        </w:rPr>
        <w:t xml:space="preserve"> and record the initial velocity of glider A as well as the final velocities of each glider. Do this three times, record your results and compare to the theoretical prediction.</w:t>
      </w:r>
    </w:p>
    <w:p w:rsidR="00A023F6" w:rsidRDefault="00256646">
      <w:pPr>
        <w:pStyle w:val="TextBody"/>
        <w:rPr>
          <w:rFonts w:ascii="URWPalladioL" w:hAnsi="URWPalladioL"/>
        </w:rPr>
      </w:pPr>
      <w:r>
        <w:rPr>
          <w:rFonts w:ascii="URWPalladioL" w:hAnsi="URWPalladioL"/>
        </w:rPr>
        <w:t>3. Two</w:t>
      </w:r>
      <w:r>
        <w:rPr>
          <w:rFonts w:ascii="URWPalladioL" w:hAnsi="URWPalladioL"/>
        </w:rPr>
        <w:t xml:space="preserve"> gliders of unequal mass.</w:t>
      </w:r>
    </w:p>
    <w:p w:rsidR="00A023F6" w:rsidRDefault="00256646">
      <w:pPr>
        <w:pStyle w:val="TextBody"/>
        <w:numPr>
          <w:ilvl w:val="1"/>
          <w:numId w:val="3"/>
        </w:numPr>
        <w:rPr>
          <w:rFonts w:ascii="URWPalladioL" w:hAnsi="URWPalladioL"/>
        </w:rPr>
      </w:pPr>
      <w:r>
        <w:rPr>
          <w:rFonts w:ascii="URWPalladioL" w:hAnsi="URWPalladioL"/>
        </w:rPr>
        <w:t xml:space="preserve">Repeat the previous steps but this time add 4 weights to glider B which will double the mass of glider B. </w:t>
      </w:r>
      <w:del w:id="37" w:author="Unknown Author" w:date="2016-07-26T12:03:00Z">
        <w:r>
          <w:rPr>
            <w:rFonts w:ascii="URWPalladioL" w:hAnsi="URWPalladioL"/>
          </w:rPr>
          <w:delText>Do this three times</w:delText>
        </w:r>
      </w:del>
      <w:ins w:id="38" w:author="Unknown Author" w:date="2016-07-26T12:03:00Z">
        <w:r>
          <w:rPr>
            <w:rFonts w:ascii="URWPalladioL" w:hAnsi="URWPalladioL"/>
          </w:rPr>
          <w:t xml:space="preserve"> Repeat step 2.3</w:t>
        </w:r>
      </w:ins>
      <w:del w:id="39" w:author="Unknown Author" w:date="2016-07-26T12:03:00Z">
        <w:r>
          <w:rPr>
            <w:rFonts w:ascii="URWPalladioL" w:hAnsi="URWPalladioL"/>
          </w:rPr>
          <w:delText>,</w:delText>
        </w:r>
      </w:del>
      <w:r>
        <w:rPr>
          <w:rFonts w:ascii="URWPalladioL" w:hAnsi="URWPalladioL"/>
        </w:rPr>
        <w:t xml:space="preserve"> record your results and compare with the theoretical prediction.</w:t>
      </w:r>
    </w:p>
    <w:p w:rsidR="00A023F6" w:rsidRDefault="00256646">
      <w:pPr>
        <w:pStyle w:val="TextBody"/>
        <w:rPr>
          <w:rFonts w:ascii="URWPalladioL" w:hAnsi="URWPalladioL"/>
        </w:rPr>
      </w:pPr>
      <w:r>
        <w:rPr>
          <w:rFonts w:ascii="URWPalladioL" w:hAnsi="URWPalladioL"/>
        </w:rPr>
        <w:t xml:space="preserve">4. Equal masses not </w:t>
      </w:r>
      <w:r>
        <w:rPr>
          <w:rFonts w:ascii="URWPalladioL" w:hAnsi="URWPalladioL"/>
        </w:rPr>
        <w:t>starting from rest</w:t>
      </w:r>
    </w:p>
    <w:p w:rsidR="00A023F6" w:rsidRDefault="00256646">
      <w:pPr>
        <w:pStyle w:val="TextBody"/>
        <w:numPr>
          <w:ilvl w:val="1"/>
          <w:numId w:val="4"/>
        </w:numPr>
        <w:rPr>
          <w:rFonts w:ascii="URWPalladioL" w:hAnsi="URWPalladioL"/>
        </w:rPr>
      </w:pPr>
      <w:r>
        <w:rPr>
          <w:rFonts w:ascii="URWPalladioL" w:hAnsi="URWPalladioL"/>
        </w:rPr>
        <w:t>Remove the weights from glider B.</w:t>
      </w:r>
    </w:p>
    <w:p w:rsidR="00A023F6" w:rsidRDefault="00256646">
      <w:pPr>
        <w:pStyle w:val="TextBody"/>
        <w:numPr>
          <w:ilvl w:val="1"/>
          <w:numId w:val="4"/>
        </w:numPr>
        <w:rPr>
          <w:rFonts w:ascii="URWPalladioL" w:hAnsi="URWPalladioL"/>
        </w:rPr>
      </w:pPr>
      <w:r>
        <w:rPr>
          <w:rFonts w:ascii="URWPalladioL" w:hAnsi="URWPalladioL"/>
        </w:rPr>
        <w:t>This time repeat the same procedure but have glider B start with some initial velocity</w:t>
      </w:r>
      <w:ins w:id="40" w:author="Unknown Author" w:date="2016-07-26T12:03:00Z">
        <w:r>
          <w:rPr>
            <w:rFonts w:ascii="URWPalladioL" w:hAnsi="URWPalladioL"/>
          </w:rPr>
          <w:t xml:space="preserve"> in the direction of glider A</w:t>
        </w:r>
      </w:ins>
      <w:r>
        <w:rPr>
          <w:rFonts w:ascii="URWPalladioL" w:hAnsi="URWPalladioL"/>
        </w:rPr>
        <w:t>. Do this three times, record your results and compare with the theoretical prediction.</w:t>
      </w: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256646">
      <w:pPr>
        <w:pStyle w:val="TextBody"/>
        <w:rPr>
          <w:rFonts w:ascii="URWPalladioL" w:hAnsi="URWPalladioL"/>
          <w:b/>
        </w:rPr>
      </w:pPr>
      <w:r>
        <w:rPr>
          <w:rFonts w:ascii="URWPalladioL" w:hAnsi="URWPalladioL"/>
          <w:b/>
        </w:rPr>
        <w:t>Representative Results:</w:t>
      </w:r>
    </w:p>
    <w:p w:rsidR="00A023F6" w:rsidRDefault="00A023F6">
      <w:pPr>
        <w:pStyle w:val="TextBody"/>
        <w:rPr>
          <w:rFonts w:ascii="URWPalladioL" w:hAnsi="URWPalladioL"/>
          <w:b/>
        </w:rPr>
      </w:pPr>
    </w:p>
    <w:p w:rsidR="00A023F6" w:rsidRDefault="00256646">
      <w:pPr>
        <w:pStyle w:val="TextBody"/>
        <w:jc w:val="center"/>
        <w:rPr>
          <w:rFonts w:ascii="URWPalladioL" w:hAnsi="URWPalladioL"/>
        </w:rPr>
      </w:pPr>
      <w:r>
        <w:rPr>
          <w:rFonts w:ascii="URWPalladioL" w:hAnsi="URWPalladioL"/>
        </w:rPr>
        <w:t>Part 2</w:t>
      </w:r>
    </w:p>
    <w:tbl>
      <w:tblPr>
        <w:tblW w:w="99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1661"/>
        <w:gridCol w:w="1662"/>
        <w:gridCol w:w="1662"/>
        <w:gridCol w:w="1662"/>
        <w:gridCol w:w="1662"/>
        <w:gridCol w:w="1663"/>
      </w:tblGrid>
      <w:tr w:rsidR="00A023F6">
        <w:tc>
          <w:tcPr>
            <w:tcW w:w="1661"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r>
              <w:rPr>
                <w:rFonts w:ascii="URWPalladioL" w:hAnsi="URWPalladioL"/>
              </w:rPr>
              <w:t>Glider</w:t>
            </w:r>
          </w:p>
          <w:p w:rsidR="00A023F6" w:rsidRDefault="00256646">
            <w:pPr>
              <w:pStyle w:val="TableContents"/>
              <w:jc w:val="center"/>
              <w:rPr>
                <w:rFonts w:ascii="URWPalladioL" w:hAnsi="URWPalladioL"/>
              </w:rPr>
            </w:pPr>
            <w:r>
              <w:rPr>
                <w:rFonts w:ascii="URWPalladioL" w:hAnsi="URWPalladioL"/>
              </w:rPr>
              <w:t>(trial)</w:t>
            </w:r>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acc>
                  <m:accPr>
                    <m:chr m:val="⃗"/>
                    <m:ctrlPr>
                      <w:rPr>
                        <w:rFonts w:ascii="Cambria Math" w:hAnsi="Cambria Math"/>
                      </w:rPr>
                    </m:ctrlPr>
                  </m:accPr>
                  <m:e>
                    <m:r>
                      <w:rPr>
                        <w:rFonts w:ascii="Cambria Math" w:hAnsi="Cambria Math"/>
                      </w:rPr>
                      <m:t>v</m:t>
                    </m:r>
                  </m:e>
                </m:acc>
              </m:oMath>
            </m:oMathPara>
          </w:p>
          <w:p w:rsidR="00A023F6" w:rsidRDefault="00256646">
            <w:pPr>
              <w:pStyle w:val="TableContents"/>
              <w:jc w:val="center"/>
              <w:rPr>
                <w:rFonts w:ascii="URWPalladioL" w:hAnsi="URWPalladioL"/>
              </w:rPr>
            </w:pPr>
            <w:r>
              <w:rPr>
                <w:rFonts w:ascii="URWPalladioL" w:hAnsi="URWPalladioL"/>
              </w:rPr>
              <w:t>(cm/s)</w:t>
            </w:r>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acc>
                  <m:accPr>
                    <m:chr m:val="⃗"/>
                    <m:ctrlPr>
                      <w:rPr>
                        <w:rFonts w:ascii="Cambria Math" w:hAnsi="Cambria Math"/>
                      </w:rPr>
                    </m:ctrlPr>
                  </m:accPr>
                  <m:e>
                    <m:r>
                      <w:rPr>
                        <w:rFonts w:ascii="Cambria Math" w:hAnsi="Cambria Math"/>
                      </w:rPr>
                      <m:t>v</m:t>
                    </m:r>
                  </m:e>
                </m:acc>
                <m:r>
                  <w:rPr>
                    <w:rFonts w:ascii="Cambria Math" w:hAnsi="Cambria Math"/>
                  </w:rPr>
                  <m:t>'</m:t>
                </m:r>
              </m:oMath>
            </m:oMathPara>
          </w:p>
          <w:p w:rsidR="00A023F6" w:rsidRDefault="00256646">
            <w:pPr>
              <w:pStyle w:val="TableContents"/>
              <w:jc w:val="center"/>
              <w:rPr>
                <w:rFonts w:ascii="URWPalladioL" w:hAnsi="URWPalladioL"/>
              </w:rPr>
            </w:pPr>
            <w:r>
              <w:rPr>
                <w:rFonts w:ascii="URWPalladioL" w:hAnsi="URWPalladioL"/>
              </w:rPr>
              <w:t>(cm/s)</w:t>
            </w:r>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nary>
                  <m:naryPr>
                    <m:chr m:val="∑"/>
                    <m:subHide m:val="1"/>
                    <m:supHide m:val="1"/>
                    <m:ctrlPr>
                      <w:rPr>
                        <w:rFonts w:ascii="Cambria Math" w:hAnsi="Cambria Math"/>
                      </w:rPr>
                    </m:ctrlPr>
                  </m:naryPr>
                  <m:sub/>
                  <m:sup/>
                  <m:e>
                    <m:acc>
                      <m:accPr>
                        <m:chr m:val="⃗"/>
                        <m:ctrlPr>
                          <w:rPr>
                            <w:rFonts w:ascii="Cambria Math" w:hAnsi="Cambria Math"/>
                          </w:rPr>
                        </m:ctrlPr>
                      </m:accPr>
                      <m:e>
                        <m:sSub>
                          <m:sSubPr>
                            <m:ctrlPr>
                              <w:rPr>
                                <w:rFonts w:ascii="Cambria Math" w:hAnsi="Cambria Math"/>
                              </w:rPr>
                            </m:ctrlPr>
                          </m:sSubPr>
                          <m:e>
                            <m:r>
                              <w:rPr>
                                <w:rFonts w:ascii="Cambria Math" w:hAnsi="Cambria Math"/>
                              </w:rPr>
                              <m:t>v</m:t>
                            </m:r>
                          </m:e>
                          <m:sub>
                            <m:r>
                              <w:rPr>
                                <w:rFonts w:ascii="Cambria Math" w:hAnsi="Cambria Math"/>
                              </w:rPr>
                              <m:t>A</m:t>
                            </m:r>
                          </m:sub>
                        </m:sSub>
                      </m:e>
                    </m:acc>
                  </m:e>
                </m:nary>
                <m:r>
                  <w:rPr>
                    <w:rFonts w:ascii="Cambria Math" w:hAnsi="Cambria Math"/>
                  </w:rPr>
                  <m:t xml:space="preserve"> + </m:t>
                </m:r>
                <m:acc>
                  <m:accPr>
                    <m:chr m:val="⃗"/>
                    <m:ctrlPr>
                      <w:rPr>
                        <w:rFonts w:ascii="Cambria Math" w:hAnsi="Cambria Math"/>
                      </w:rPr>
                    </m:ctrlPr>
                  </m:accPr>
                  <m:e>
                    <m:sSub>
                      <m:sSubPr>
                        <m:ctrlPr>
                          <w:rPr>
                            <w:rFonts w:ascii="Cambria Math" w:hAnsi="Cambria Math"/>
                          </w:rPr>
                        </m:ctrlPr>
                      </m:sSubPr>
                      <m:e>
                        <m:r>
                          <w:rPr>
                            <w:rFonts w:ascii="Cambria Math" w:hAnsi="Cambria Math"/>
                          </w:rPr>
                          <m:t>v</m:t>
                        </m:r>
                      </m:e>
                      <m:sub>
                        <m:r>
                          <w:rPr>
                            <w:rFonts w:ascii="Cambria Math" w:hAnsi="Cambria Math"/>
                          </w:rPr>
                          <m:t>B</m:t>
                        </m:r>
                      </m:sub>
                    </m:sSub>
                  </m:e>
                </m:acc>
              </m:oMath>
            </m:oMathPara>
          </w:p>
          <w:p w:rsidR="00A023F6" w:rsidRDefault="00256646">
            <w:pPr>
              <w:pStyle w:val="TableContents"/>
              <w:jc w:val="center"/>
              <w:rPr>
                <w:rFonts w:ascii="URWPalladioL" w:hAnsi="URWPalladioL"/>
              </w:rPr>
            </w:pPr>
            <w:r>
              <w:rPr>
                <w:rFonts w:ascii="URWPalladioL" w:hAnsi="URWPalladioL"/>
              </w:rPr>
              <w:t>(cm/s)</w:t>
            </w:r>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nary>
                  <m:naryPr>
                    <m:chr m:val="∑"/>
                    <m:subHide m:val="1"/>
                    <m:supHide m:val="1"/>
                    <m:ctrlPr>
                      <w:rPr>
                        <w:rFonts w:ascii="Cambria Math" w:hAnsi="Cambria Math"/>
                      </w:rPr>
                    </m:ctrlPr>
                  </m:naryPr>
                  <m:sub/>
                  <m:sup/>
                  <m:e>
                    <m:acc>
                      <m:accPr>
                        <m:chr m:val="⃗"/>
                        <m:ctrlPr>
                          <w:rPr>
                            <w:rFonts w:ascii="Cambria Math" w:hAnsi="Cambria Math"/>
                          </w:rPr>
                        </m:ctrlPr>
                      </m:accPr>
                      <m:e>
                        <m:r>
                          <w:rPr>
                            <w:rFonts w:ascii="Cambria Math" w:hAnsi="Cambria Math"/>
                          </w:rPr>
                          <m:t>v</m:t>
                        </m:r>
                      </m:e>
                    </m:acc>
                  </m:e>
                </m:nary>
                <m:sSub>
                  <m:sSubPr>
                    <m:ctrlPr>
                      <w:rPr>
                        <w:rFonts w:ascii="Cambria Math" w:hAnsi="Cambria Math"/>
                      </w:rPr>
                    </m:ctrlPr>
                  </m:sSubPr>
                  <m:e>
                    <m:r>
                      <w:rPr>
                        <w:rFonts w:ascii="Cambria Math" w:hAnsi="Cambria Math"/>
                      </w:rPr>
                      <m:t>'</m:t>
                    </m:r>
                  </m:e>
                  <m:sub>
                    <m:r>
                      <w:rPr>
                        <w:rFonts w:ascii="Cambria Math" w:hAnsi="Cambria Math"/>
                      </w:rPr>
                      <m:t>A</m:t>
                    </m:r>
                  </m:sub>
                </m:sSub>
                <m:r>
                  <w:rPr>
                    <w:rFonts w:ascii="Cambria Math" w:hAnsi="Cambria Math"/>
                  </w:rPr>
                  <m:t xml:space="preserve"> + </m:t>
                </m:r>
                <m:acc>
                  <m:accPr>
                    <m:chr m:val="⃗"/>
                    <m:ctrlPr>
                      <w:rPr>
                        <w:rFonts w:ascii="Cambria Math" w:hAnsi="Cambria Math"/>
                      </w:rPr>
                    </m:ctrlPr>
                  </m:accPr>
                  <m:e>
                    <m:r>
                      <w:rPr>
                        <w:rFonts w:ascii="Cambria Math" w:hAnsi="Cambria Math"/>
                      </w:rPr>
                      <m:t>v</m:t>
                    </m:r>
                  </m:e>
                </m:acc>
                <m:sSub>
                  <m:sSubPr>
                    <m:ctrlPr>
                      <w:rPr>
                        <w:rFonts w:ascii="Cambria Math" w:hAnsi="Cambria Math"/>
                      </w:rPr>
                    </m:ctrlPr>
                  </m:sSubPr>
                  <m:e>
                    <m:r>
                      <w:rPr>
                        <w:rFonts w:ascii="Cambria Math" w:hAnsi="Cambria Math"/>
                      </w:rPr>
                      <m:t>'</m:t>
                    </m:r>
                  </m:e>
                  <m:sub>
                    <m:r>
                      <w:rPr>
                        <w:rFonts w:ascii="Cambria Math" w:hAnsi="Cambria Math"/>
                      </w:rPr>
                      <m:t>B</m:t>
                    </m:r>
                  </m:sub>
                </m:sSub>
              </m:oMath>
            </m:oMathPara>
          </w:p>
          <w:p w:rsidR="00A023F6" w:rsidRDefault="00256646">
            <w:pPr>
              <w:pStyle w:val="TableContents"/>
              <w:jc w:val="center"/>
              <w:rPr>
                <w:rFonts w:ascii="URWPalladioL" w:hAnsi="URWPalladioL"/>
              </w:rPr>
            </w:pPr>
            <w:r>
              <w:rPr>
                <w:rFonts w:ascii="URWPalladioL" w:hAnsi="URWPalladioL"/>
              </w:rPr>
              <w:t>(cm/s)</w:t>
            </w:r>
          </w:p>
        </w:tc>
        <w:tc>
          <w:tcPr>
            <w:tcW w:w="166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r>
              <w:rPr>
                <w:rFonts w:ascii="URWPalladioL" w:hAnsi="URWPalladioL"/>
              </w:rPr>
              <w:t>Difference</w:t>
            </w:r>
          </w:p>
          <w:p w:rsidR="00A023F6" w:rsidRDefault="00256646">
            <w:pPr>
              <w:pStyle w:val="TableContents"/>
              <w:jc w:val="center"/>
              <w:rPr>
                <w:rFonts w:ascii="URWPalladioL" w:hAnsi="URWPalladioL"/>
              </w:rPr>
            </w:pPr>
            <w:r>
              <w:rPr>
                <w:rFonts w:ascii="URWPalladioL" w:hAnsi="URWPalladioL"/>
              </w:rPr>
              <w:t>(%)</w:t>
            </w:r>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r>
              <w:rPr>
                <w:rFonts w:ascii="URWPalladioL" w:hAnsi="URWPalladioL"/>
              </w:rPr>
              <w:t>A (1)</w:t>
            </w:r>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41" w:author="Unknown Author" w:date="2016-07-26T14:01:00Z">
              <w:r>
                <w:rPr>
                  <w:rFonts w:ascii="URWPalladioL" w:hAnsi="URWPalladioL"/>
                </w:rPr>
                <w:t>5.0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42" w:author="Unknown Author" w:date="2016-07-26T14:03:00Z">
              <w:r>
                <w:rPr>
                  <w:rFonts w:ascii="URWPalladioL" w:hAnsi="URWPalladioL"/>
                </w:rPr>
                <w:t>-</w:t>
              </w:r>
            </w:ins>
            <w:ins w:id="43" w:author="Unknown Author" w:date="2016-07-26T14:01:00Z">
              <w:r>
                <w:rPr>
                  <w:rFonts w:ascii="URWPalladioL" w:hAnsi="URWPalladioL"/>
                </w:rPr>
                <w:t>0.2</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44" w:author="Unknown Author" w:date="2016-07-26T14:01:00Z">
              <w:r>
                <w:rPr>
                  <w:rFonts w:ascii="URWPalladioL" w:hAnsi="URWPalladioL"/>
                </w:rPr>
                <w:t>-</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45" w:author="Unknown Author" w:date="2016-07-26T14:01:00Z">
              <w:r>
                <w:rPr>
                  <w:rFonts w:ascii="URWPalladioL" w:hAnsi="URWPalladioL"/>
                </w:rPr>
                <w:t>-</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46" w:author="Unknown Author" w:date="2016-07-26T14:52:00Z">
              <w:r>
                <w:rPr>
                  <w:rFonts w:ascii="URWPalladioL" w:hAnsi="URWPalladioL"/>
                </w:rPr>
                <w:t>-</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r>
              <w:rPr>
                <w:rFonts w:ascii="URWPalladioL" w:hAnsi="URWPalladioL"/>
              </w:rPr>
              <w:t>B (1)</w:t>
            </w:r>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47" w:author="Unknown Author" w:date="2016-07-26T14:01:00Z">
              <w:r>
                <w:rPr>
                  <w:rFonts w:ascii="URWPalladioL" w:hAnsi="URWPalladioL"/>
                </w:rPr>
                <w:t>0.0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48" w:author="Unknown Author" w:date="2016-07-26T14:01:00Z">
              <w:r>
                <w:rPr>
                  <w:rFonts w:ascii="URWPalladioL" w:hAnsi="URWPalladioL"/>
                </w:rPr>
                <w:t>5.5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49" w:author="Unknown Author" w:date="2016-07-26T14:01:00Z">
              <w:r>
                <w:rPr>
                  <w:rFonts w:ascii="URWPalladioL" w:hAnsi="URWPalladioL"/>
                </w:rPr>
                <w:t>5.</w:t>
              </w:r>
            </w:ins>
            <w:ins w:id="50" w:author="Unknown Author" w:date="2016-07-26T14:03:00Z">
              <w:r>
                <w:rPr>
                  <w:rFonts w:ascii="URWPalladioL" w:hAnsi="URWPalladioL"/>
                </w:rPr>
                <w:t>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51" w:author="Unknown Author" w:date="2016-07-26T14:02:00Z">
              <w:r>
                <w:rPr>
                  <w:rFonts w:ascii="URWPalladioL" w:hAnsi="URWPalladioL"/>
                </w:rPr>
                <w:t>5.</w:t>
              </w:r>
            </w:ins>
            <w:ins w:id="52" w:author="Unknown Author" w:date="2016-07-26T14:03:00Z">
              <w:r>
                <w:rPr>
                  <w:rFonts w:ascii="URWPalladioL" w:hAnsi="URWPalladioL"/>
                </w:rPr>
                <w:t>3</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53" w:author="Unknown Author" w:date="2016-07-26T14:04:00Z">
              <w:r>
                <w:rPr>
                  <w:rFonts w:ascii="URWPalladioL" w:hAnsi="URWPalladioL"/>
                </w:rPr>
                <w:t>6</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r>
              <w:rPr>
                <w:rFonts w:ascii="URWPalladioL" w:hAnsi="URWPalladioL"/>
              </w:rPr>
              <w:t>A (2)</w:t>
            </w:r>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54" w:author="Unknown Author" w:date="2016-07-26T14:02:00Z">
              <w:r>
                <w:rPr>
                  <w:rFonts w:ascii="URWPalladioL" w:hAnsi="URWPalladioL"/>
                </w:rPr>
                <w:t>6.5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55" w:author="Unknown Author" w:date="2016-07-26T14:04:00Z">
              <w:r>
                <w:rPr>
                  <w:rFonts w:ascii="URWPalladioL" w:hAnsi="URWPalladioL"/>
                </w:rPr>
                <w:t>-</w:t>
              </w:r>
            </w:ins>
            <w:ins w:id="56" w:author="Unknown Author" w:date="2016-07-26T14:08:00Z">
              <w:r>
                <w:rPr>
                  <w:rFonts w:ascii="URWPalladioL" w:hAnsi="URWPalladioL"/>
                </w:rPr>
                <w:t>0</w:t>
              </w:r>
            </w:ins>
            <w:ins w:id="57" w:author="Unknown Author" w:date="2016-07-26T14:02:00Z">
              <w:r>
                <w:rPr>
                  <w:rFonts w:ascii="URWPalladioL" w:hAnsi="URWPalladioL"/>
                </w:rPr>
                <w:t>.</w:t>
              </w:r>
            </w:ins>
            <w:ins w:id="58" w:author="Unknown Author" w:date="2016-07-26T14:08:00Z">
              <w:r>
                <w:rPr>
                  <w:rFonts w:ascii="URWPalladioL" w:hAnsi="URWPalladioL"/>
                </w:rPr>
                <w:t>3</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59" w:author="Unknown Author" w:date="2016-07-26T14:02:00Z">
              <w:r>
                <w:rPr>
                  <w:rFonts w:ascii="URWPalladioL" w:hAnsi="URWPalladioL"/>
                </w:rPr>
                <w:t>-</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60" w:author="Unknown Author" w:date="2016-07-26T14:02:00Z">
              <w:r>
                <w:rPr>
                  <w:rFonts w:ascii="URWPalladioL" w:hAnsi="URWPalladioL"/>
                </w:rPr>
                <w:t>-</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61" w:author="Unknown Author" w:date="2016-07-26T14:52:00Z">
              <w:r>
                <w:rPr>
                  <w:rFonts w:ascii="URWPalladioL" w:hAnsi="URWPalladioL"/>
                </w:rPr>
                <w:t>-</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r>
              <w:rPr>
                <w:rFonts w:ascii="URWPalladioL" w:hAnsi="URWPalladioL"/>
              </w:rPr>
              <w:t>B (2)</w:t>
            </w:r>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62" w:author="Unknown Author" w:date="2016-07-26T14:02:00Z">
              <w:r>
                <w:rPr>
                  <w:rFonts w:ascii="URWPalladioL" w:hAnsi="URWPalladioL"/>
                </w:rPr>
                <w:t>0.0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63" w:author="Unknown Author" w:date="2016-07-26T14:04:00Z">
              <w:r>
                <w:rPr>
                  <w:rFonts w:ascii="URWPalladioL" w:hAnsi="URWPalladioL"/>
                </w:rPr>
                <w:t>6</w:t>
              </w:r>
            </w:ins>
            <w:ins w:id="64" w:author="Unknown Author" w:date="2016-07-26T14:02:00Z">
              <w:r>
                <w:rPr>
                  <w:rFonts w:ascii="URWPalladioL" w:hAnsi="URWPalladioL"/>
                </w:rPr>
                <w:t>.</w:t>
              </w:r>
            </w:ins>
            <w:ins w:id="65" w:author="Unknown Author" w:date="2016-07-26T14:09:00Z">
              <w:r>
                <w:rPr>
                  <w:rFonts w:ascii="URWPalladioL" w:hAnsi="URWPalladioL"/>
                </w:rPr>
                <w:t>9</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66" w:author="Unknown Author" w:date="2016-07-26T14:04:00Z">
              <w:r>
                <w:rPr>
                  <w:rFonts w:ascii="URWPalladioL" w:hAnsi="URWPalladioL"/>
                </w:rPr>
                <w:t>6</w:t>
              </w:r>
            </w:ins>
            <w:ins w:id="67" w:author="Unknown Author" w:date="2016-07-26T14:02:00Z">
              <w:r>
                <w:rPr>
                  <w:rFonts w:ascii="URWPalladioL" w:hAnsi="URWPalladioL"/>
                </w:rPr>
                <w:t>.</w:t>
              </w:r>
            </w:ins>
            <w:ins w:id="68" w:author="Unknown Author" w:date="2016-07-26T14:09:00Z">
              <w:r>
                <w:rPr>
                  <w:rFonts w:ascii="URWPalladioL" w:hAnsi="URWPalladioL"/>
                </w:rPr>
                <w:t>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69" w:author="Unknown Author" w:date="2016-07-26T14:09:00Z">
              <w:r>
                <w:rPr>
                  <w:rFonts w:ascii="URWPalladioL" w:hAnsi="URWPalladioL"/>
                </w:rPr>
                <w:t>6.6</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70" w:author="Unknown Author" w:date="2016-07-26T14:09:00Z">
              <w:r>
                <w:rPr>
                  <w:rFonts w:ascii="URWPalladioL" w:hAnsi="URWPalladioL"/>
                </w:rPr>
                <w:t>2</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r>
              <w:rPr>
                <w:rFonts w:ascii="URWPalladioL" w:hAnsi="URWPalladioL"/>
              </w:rPr>
              <w:t>A (3)</w:t>
            </w:r>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71" w:author="Unknown Author" w:date="2016-07-26T14:06:00Z">
              <w:r>
                <w:rPr>
                  <w:rFonts w:ascii="URWPalladioL" w:hAnsi="URWPalladioL"/>
                </w:rPr>
                <w:t>5.5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72" w:author="Unknown Author" w:date="2016-07-26T14:07:00Z">
              <w:r>
                <w:rPr>
                  <w:rFonts w:ascii="URWPalladioL" w:hAnsi="URWPalladioL"/>
                </w:rPr>
                <w:t>0.0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73" w:author="Unknown Author" w:date="2016-07-26T14:07:00Z">
              <w:r>
                <w:rPr>
                  <w:rFonts w:ascii="URWPalladioL" w:hAnsi="URWPalladioL"/>
                </w:rPr>
                <w:t>-</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74" w:author="Unknown Author" w:date="2016-07-26T14:07:00Z">
              <w:r>
                <w:rPr>
                  <w:rFonts w:ascii="URWPalladioL" w:hAnsi="URWPalladioL"/>
                </w:rPr>
                <w:t>-</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75" w:author="Unknown Author" w:date="2016-07-26T14:52:00Z">
              <w:r>
                <w:rPr>
                  <w:rFonts w:ascii="URWPalladioL" w:hAnsi="URWPalladioL"/>
                </w:rPr>
                <w:t>-</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r>
              <w:rPr>
                <w:rFonts w:ascii="URWPalladioL" w:hAnsi="URWPalladioL"/>
              </w:rPr>
              <w:t>B (3)</w:t>
            </w:r>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76" w:author="Unknown Author" w:date="2016-07-26T14:06:00Z">
              <w:r>
                <w:rPr>
                  <w:rFonts w:ascii="URWPalladioL" w:hAnsi="URWPalladioL"/>
                </w:rPr>
                <w:t>0.0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77" w:author="Unknown Author" w:date="2016-07-26T14:07:00Z">
              <w:r>
                <w:rPr>
                  <w:rFonts w:ascii="URWPalladioL" w:hAnsi="URWPalladioL"/>
                </w:rPr>
                <w:t>5.7</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78" w:author="Unknown Author" w:date="2016-07-26T14:07:00Z">
              <w:r>
                <w:rPr>
                  <w:rFonts w:ascii="URWPalladioL" w:hAnsi="URWPalladioL"/>
                </w:rPr>
                <w:t>5.5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79" w:author="Unknown Author" w:date="2016-07-26T14:08:00Z">
              <w:r>
                <w:rPr>
                  <w:rFonts w:ascii="URWPalladioL" w:hAnsi="URWPalladioL"/>
                </w:rPr>
                <w:t>5.7</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80" w:author="Unknown Author" w:date="2016-07-26T14:08:00Z">
              <w:r>
                <w:rPr>
                  <w:rFonts w:ascii="URWPalladioL" w:hAnsi="URWPalladioL"/>
                </w:rPr>
                <w:t>4</w:t>
              </w:r>
            </w:ins>
          </w:p>
        </w:tc>
      </w:tr>
    </w:tbl>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256646">
      <w:pPr>
        <w:pStyle w:val="TextBody"/>
        <w:jc w:val="center"/>
        <w:rPr>
          <w:rFonts w:ascii="URWPalladioL" w:hAnsi="URWPalladioL"/>
        </w:rPr>
      </w:pPr>
      <w:ins w:id="81" w:author="Unknown Author" w:date="2016-07-26T13:54:00Z">
        <w:r>
          <w:rPr>
            <w:rFonts w:ascii="URWPalladioL" w:hAnsi="URWPalladioL"/>
          </w:rPr>
          <w:t>Part 3</w:t>
        </w:r>
      </w:ins>
    </w:p>
    <w:tbl>
      <w:tblPr>
        <w:tblW w:w="0" w:type="auto"/>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1662"/>
        <w:gridCol w:w="1038"/>
        <w:gridCol w:w="990"/>
        <w:gridCol w:w="2340"/>
        <w:gridCol w:w="2430"/>
        <w:gridCol w:w="1515"/>
      </w:tblGrid>
      <w:tr w:rsidR="00A023F6">
        <w:tc>
          <w:tcPr>
            <w:tcW w:w="1662"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82" w:author="Unknown Author" w:date="2016-07-26T14:24:00Z">
              <w:r>
                <w:rPr>
                  <w:rFonts w:ascii="URWPalladioL" w:hAnsi="URWPalladioL"/>
                </w:rPr>
                <w:t>Glider</w:t>
              </w:r>
            </w:ins>
          </w:p>
          <w:p w:rsidR="00A023F6" w:rsidRDefault="00256646">
            <w:pPr>
              <w:pStyle w:val="TableContents"/>
              <w:jc w:val="center"/>
              <w:rPr>
                <w:rFonts w:ascii="URWPalladioL" w:hAnsi="URWPalladioL"/>
              </w:rPr>
            </w:pPr>
            <w:ins w:id="83" w:author="Unknown Author" w:date="2016-07-26T14:24:00Z">
              <w:r>
                <w:rPr>
                  <w:rFonts w:ascii="URWPalladioL" w:hAnsi="URWPalladioL"/>
                </w:rPr>
                <w:t>(trial)</w:t>
              </w:r>
            </w:ins>
          </w:p>
        </w:tc>
        <w:tc>
          <w:tcPr>
            <w:tcW w:w="1038"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acc>
                  <m:accPr>
                    <m:chr m:val="⃗"/>
                    <m:ctrlPr>
                      <w:rPr>
                        <w:rFonts w:ascii="Cambria Math" w:hAnsi="Cambria Math"/>
                      </w:rPr>
                    </m:ctrlPr>
                  </m:accPr>
                  <m:e>
                    <m:r>
                      <w:ins w:id="84" w:author="Unknown Author" w:date="2016-07-26T14:23:00Z">
                        <w:rPr>
                          <w:rFonts w:ascii="Cambria Math" w:hAnsi="Cambria Math"/>
                        </w:rPr>
                        <m:t>v</m:t>
                      </w:ins>
                    </m:r>
                  </m:e>
                </m:acc>
              </m:oMath>
            </m:oMathPara>
          </w:p>
          <w:p w:rsidR="00A023F6" w:rsidRDefault="00256646">
            <w:pPr>
              <w:pStyle w:val="TableContents"/>
              <w:jc w:val="center"/>
              <w:rPr>
                <w:rFonts w:ascii="URWPalladioL" w:hAnsi="URWPalladioL"/>
              </w:rPr>
            </w:pPr>
            <w:ins w:id="85" w:author="Unknown Author" w:date="2016-07-26T14:23:00Z">
              <w:r>
                <w:rPr>
                  <w:rFonts w:ascii="URWPalladioL" w:hAnsi="URWPalladioL"/>
                </w:rPr>
                <w:t>(cm/s)</w:t>
              </w:r>
            </w:ins>
          </w:p>
        </w:tc>
        <w:tc>
          <w:tcPr>
            <w:tcW w:w="990"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acc>
                  <m:accPr>
                    <m:chr m:val="⃗"/>
                    <m:ctrlPr>
                      <w:rPr>
                        <w:rFonts w:ascii="Cambria Math" w:hAnsi="Cambria Math"/>
                      </w:rPr>
                    </m:ctrlPr>
                  </m:accPr>
                  <m:e>
                    <m:r>
                      <w:ins w:id="86" w:author="Unknown Author" w:date="2016-07-26T14:23:00Z">
                        <w:rPr>
                          <w:rFonts w:ascii="Cambria Math" w:hAnsi="Cambria Math"/>
                        </w:rPr>
                        <m:t>v</m:t>
                      </w:ins>
                    </m:r>
                  </m:e>
                </m:acc>
                <m:r>
                  <w:ins w:id="87" w:author="Unknown Author" w:date="2016-07-26T14:23:00Z">
                    <w:rPr>
                      <w:rFonts w:ascii="Cambria Math" w:hAnsi="Cambria Math"/>
                    </w:rPr>
                    <m:t>'</m:t>
                  </w:ins>
                </m:r>
              </m:oMath>
            </m:oMathPara>
          </w:p>
          <w:p w:rsidR="00A023F6" w:rsidRDefault="00256646">
            <w:pPr>
              <w:pStyle w:val="TableContents"/>
              <w:jc w:val="center"/>
              <w:rPr>
                <w:rFonts w:ascii="URWPalladioL" w:hAnsi="URWPalladioL"/>
              </w:rPr>
            </w:pPr>
            <w:ins w:id="88" w:author="Unknown Author" w:date="2016-07-26T14:23:00Z">
              <w:r>
                <w:rPr>
                  <w:rFonts w:ascii="URWPalladioL" w:hAnsi="URWPalladioL"/>
                </w:rPr>
                <w:t>(cm/s)</w:t>
              </w:r>
            </w:ins>
          </w:p>
        </w:tc>
        <w:tc>
          <w:tcPr>
            <w:tcW w:w="2340"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nary>
                  <m:naryPr>
                    <m:chr m:val="∑"/>
                    <m:subHide m:val="1"/>
                    <m:supHide m:val="1"/>
                    <m:ctrlPr>
                      <w:rPr>
                        <w:rFonts w:ascii="Cambria Math" w:hAnsi="Cambria Math"/>
                      </w:rPr>
                    </m:ctrlPr>
                  </m:naryPr>
                  <m:sub/>
                  <m:sup/>
                  <m:e>
                    <m:acc>
                      <m:accPr>
                        <m:chr m:val="⃗"/>
                        <m:ctrlPr>
                          <w:rPr>
                            <w:rFonts w:ascii="Cambria Math" w:hAnsi="Cambria Math"/>
                          </w:rPr>
                        </m:ctrlPr>
                      </m:accPr>
                      <m:e>
                        <m:sSub>
                          <m:sSubPr>
                            <m:ctrlPr>
                              <w:rPr>
                                <w:rFonts w:ascii="Cambria Math" w:hAnsi="Cambria Math"/>
                              </w:rPr>
                            </m:ctrlPr>
                          </m:sSubPr>
                          <m:e>
                            <m:r>
                              <w:ins w:id="89" w:author="Unknown Author" w:date="2016-07-26T13:48:00Z">
                                <w:rPr>
                                  <w:rFonts w:ascii="Cambria Math" w:hAnsi="Cambria Math"/>
                                </w:rPr>
                                <m:t>m</m:t>
                              </w:ins>
                            </m:r>
                          </m:e>
                          <m:sub>
                            <m:r>
                              <w:ins w:id="90" w:author="Unknown Author" w:date="2016-07-26T13:48:00Z">
                                <w:rPr>
                                  <w:rFonts w:ascii="Cambria Math" w:hAnsi="Cambria Math"/>
                                </w:rPr>
                                <m:t>A</m:t>
                              </w:ins>
                            </m:r>
                          </m:sub>
                        </m:sSub>
                      </m:e>
                    </m:acc>
                  </m:e>
                </m:nary>
                <m:sSub>
                  <m:sSubPr>
                    <m:ctrlPr>
                      <w:rPr>
                        <w:rFonts w:ascii="Cambria Math" w:hAnsi="Cambria Math"/>
                      </w:rPr>
                    </m:ctrlPr>
                  </m:sSubPr>
                  <m:e>
                    <m:r>
                      <w:ins w:id="91" w:author="Unknown Author" w:date="2016-07-26T13:48:00Z">
                        <w:rPr>
                          <w:rFonts w:ascii="Cambria Math" w:hAnsi="Cambria Math"/>
                        </w:rPr>
                        <m:t>v</m:t>
                      </w:ins>
                    </m:r>
                  </m:e>
                  <m:sub>
                    <m:r>
                      <w:ins w:id="92" w:author="Unknown Author" w:date="2016-07-26T13:48:00Z">
                        <w:rPr>
                          <w:rFonts w:ascii="Cambria Math" w:hAnsi="Cambria Math"/>
                        </w:rPr>
                        <m:t>A</m:t>
                      </w:ins>
                    </m:r>
                  </m:sub>
                </m:sSub>
                <m:r>
                  <w:ins w:id="93" w:author="Unknown Author" w:date="2016-07-26T13:48:00Z">
                    <w:rPr>
                      <w:rFonts w:ascii="Cambria Math" w:hAnsi="Cambria Math"/>
                    </w:rPr>
                    <m:t xml:space="preserve"> + </m:t>
                  </w:ins>
                </m:r>
                <m:sSub>
                  <m:sSubPr>
                    <m:ctrlPr>
                      <w:rPr>
                        <w:rFonts w:ascii="Cambria Math" w:hAnsi="Cambria Math"/>
                      </w:rPr>
                    </m:ctrlPr>
                  </m:sSubPr>
                  <m:e>
                    <m:r>
                      <w:ins w:id="94" w:author="Unknown Author" w:date="2016-07-26T13:48:00Z">
                        <w:rPr>
                          <w:rFonts w:ascii="Cambria Math" w:hAnsi="Cambria Math"/>
                        </w:rPr>
                        <m:t>m</m:t>
                      </w:ins>
                    </m:r>
                  </m:e>
                  <m:sub>
                    <m:r>
                      <w:ins w:id="95" w:author="Unknown Author" w:date="2016-07-26T13:48:00Z">
                        <w:rPr>
                          <w:rFonts w:ascii="Cambria Math" w:hAnsi="Cambria Math"/>
                        </w:rPr>
                        <m:t>B</m:t>
                      </w:ins>
                    </m:r>
                  </m:sub>
                </m:sSub>
                <m:acc>
                  <m:accPr>
                    <m:chr m:val="⃗"/>
                    <m:ctrlPr>
                      <w:rPr>
                        <w:rFonts w:ascii="Cambria Math" w:hAnsi="Cambria Math"/>
                      </w:rPr>
                    </m:ctrlPr>
                  </m:accPr>
                  <m:e>
                    <m:sSub>
                      <m:sSubPr>
                        <m:ctrlPr>
                          <w:rPr>
                            <w:rFonts w:ascii="Cambria Math" w:hAnsi="Cambria Math"/>
                          </w:rPr>
                        </m:ctrlPr>
                      </m:sSubPr>
                      <m:e>
                        <m:r>
                          <w:ins w:id="96" w:author="Unknown Author" w:date="2016-07-26T13:48:00Z">
                            <w:rPr>
                              <w:rFonts w:ascii="Cambria Math" w:hAnsi="Cambria Math"/>
                            </w:rPr>
                            <m:t>v</m:t>
                          </w:ins>
                        </m:r>
                      </m:e>
                      <m:sub>
                        <m:r>
                          <w:ins w:id="97" w:author="Unknown Author" w:date="2016-07-26T13:48:00Z">
                            <w:rPr>
                              <w:rFonts w:ascii="Cambria Math" w:hAnsi="Cambria Math"/>
                            </w:rPr>
                            <m:t>B</m:t>
                          </w:ins>
                        </m:r>
                      </m:sub>
                    </m:sSub>
                  </m:e>
                </m:acc>
              </m:oMath>
            </m:oMathPara>
          </w:p>
          <w:p w:rsidR="00A023F6" w:rsidRDefault="00256646">
            <w:pPr>
              <w:pStyle w:val="TableContents"/>
              <w:jc w:val="center"/>
              <w:rPr>
                <w:rFonts w:ascii="URWPalladioL" w:hAnsi="URWPalladioL"/>
              </w:rPr>
            </w:pPr>
            <w:ins w:id="98" w:author="Unknown Author" w:date="2016-07-26T13:48:00Z">
              <w:r>
                <w:rPr>
                  <w:rFonts w:ascii="URWPalladioL" w:hAnsi="URWPalladioL"/>
                </w:rPr>
                <w:t>(kg cm/s)</w:t>
              </w:r>
            </w:ins>
          </w:p>
        </w:tc>
        <w:tc>
          <w:tcPr>
            <w:tcW w:w="2430"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nary>
                  <m:naryPr>
                    <m:chr m:val="∑"/>
                    <m:subHide m:val="1"/>
                    <m:supHide m:val="1"/>
                    <m:ctrlPr>
                      <w:rPr>
                        <w:rFonts w:ascii="Cambria Math" w:hAnsi="Cambria Math"/>
                      </w:rPr>
                    </m:ctrlPr>
                  </m:naryPr>
                  <m:sub/>
                  <m:sup/>
                  <m:e>
                    <m:acc>
                      <m:accPr>
                        <m:chr m:val="⃗"/>
                        <m:ctrlPr>
                          <w:rPr>
                            <w:rFonts w:ascii="Cambria Math" w:hAnsi="Cambria Math"/>
                          </w:rPr>
                        </m:ctrlPr>
                      </m:accPr>
                      <m:e>
                        <m:sSub>
                          <m:sSubPr>
                            <m:ctrlPr>
                              <w:rPr>
                                <w:rFonts w:ascii="Cambria Math" w:hAnsi="Cambria Math"/>
                              </w:rPr>
                            </m:ctrlPr>
                          </m:sSubPr>
                          <m:e>
                            <m:r>
                              <w:ins w:id="99" w:author="Unknown Author" w:date="2016-07-26T13:48:00Z">
                                <w:rPr>
                                  <w:rFonts w:ascii="Cambria Math" w:hAnsi="Cambria Math"/>
                                </w:rPr>
                                <m:t>m</m:t>
                              </w:ins>
                            </m:r>
                          </m:e>
                          <m:sub>
                            <m:r>
                              <w:ins w:id="100" w:author="Unknown Author" w:date="2016-07-26T13:48:00Z">
                                <w:rPr>
                                  <w:rFonts w:ascii="Cambria Math" w:hAnsi="Cambria Math"/>
                                </w:rPr>
                                <m:t>A</m:t>
                              </w:ins>
                            </m:r>
                          </m:sub>
                        </m:sSub>
                      </m:e>
                    </m:acc>
                  </m:e>
                </m:nary>
                <m:r>
                  <w:ins w:id="101" w:author="Unknown Author" w:date="2016-07-26T13:48:00Z">
                    <w:rPr>
                      <w:rFonts w:ascii="Cambria Math" w:hAnsi="Cambria Math"/>
                    </w:rPr>
                    <m:t>v</m:t>
                  </w:ins>
                </m:r>
                <m:sSub>
                  <m:sSubPr>
                    <m:ctrlPr>
                      <w:rPr>
                        <w:rFonts w:ascii="Cambria Math" w:hAnsi="Cambria Math"/>
                      </w:rPr>
                    </m:ctrlPr>
                  </m:sSubPr>
                  <m:e>
                    <m:r>
                      <w:ins w:id="102" w:author="Unknown Author" w:date="2016-07-26T13:48:00Z">
                        <w:rPr>
                          <w:rFonts w:ascii="Cambria Math" w:hAnsi="Cambria Math"/>
                        </w:rPr>
                        <m:t>'</m:t>
                      </w:ins>
                    </m:r>
                  </m:e>
                  <m:sub>
                    <m:r>
                      <w:ins w:id="103" w:author="Unknown Author" w:date="2016-07-26T13:48:00Z">
                        <w:rPr>
                          <w:rFonts w:ascii="Cambria Math" w:hAnsi="Cambria Math"/>
                        </w:rPr>
                        <m:t>A</m:t>
                      </w:ins>
                    </m:r>
                  </m:sub>
                </m:sSub>
                <m:r>
                  <w:ins w:id="104" w:author="Unknown Author" w:date="2016-07-26T13:48:00Z">
                    <w:rPr>
                      <w:rFonts w:ascii="Cambria Math" w:hAnsi="Cambria Math"/>
                    </w:rPr>
                    <m:t xml:space="preserve"> + </m:t>
                  </w:ins>
                </m:r>
                <m:sSub>
                  <m:sSubPr>
                    <m:ctrlPr>
                      <w:rPr>
                        <w:rFonts w:ascii="Cambria Math" w:hAnsi="Cambria Math"/>
                      </w:rPr>
                    </m:ctrlPr>
                  </m:sSubPr>
                  <m:e>
                    <m:r>
                      <w:ins w:id="105" w:author="Unknown Author" w:date="2016-07-26T13:48:00Z">
                        <w:rPr>
                          <w:rFonts w:ascii="Cambria Math" w:hAnsi="Cambria Math"/>
                        </w:rPr>
                        <m:t>m</m:t>
                      </w:ins>
                    </m:r>
                  </m:e>
                  <m:sub>
                    <m:r>
                      <w:ins w:id="106" w:author="Unknown Author" w:date="2016-07-26T13:48:00Z">
                        <w:rPr>
                          <w:rFonts w:ascii="Cambria Math" w:hAnsi="Cambria Math"/>
                        </w:rPr>
                        <m:t>B</m:t>
                      </w:ins>
                    </m:r>
                  </m:sub>
                </m:sSub>
                <m:acc>
                  <m:accPr>
                    <m:chr m:val="⃗"/>
                    <m:ctrlPr>
                      <w:rPr>
                        <w:rFonts w:ascii="Cambria Math" w:hAnsi="Cambria Math"/>
                      </w:rPr>
                    </m:ctrlPr>
                  </m:accPr>
                  <m:e>
                    <m:r>
                      <w:ins w:id="107" w:author="Unknown Author" w:date="2016-07-26T13:48:00Z">
                        <w:rPr>
                          <w:rFonts w:ascii="Cambria Math" w:hAnsi="Cambria Math"/>
                        </w:rPr>
                        <m:t>v</m:t>
                      </w:ins>
                    </m:r>
                  </m:e>
                </m:acc>
                <m:sSub>
                  <m:sSubPr>
                    <m:ctrlPr>
                      <w:rPr>
                        <w:rFonts w:ascii="Cambria Math" w:hAnsi="Cambria Math"/>
                      </w:rPr>
                    </m:ctrlPr>
                  </m:sSubPr>
                  <m:e>
                    <m:r>
                      <w:ins w:id="108" w:author="Unknown Author" w:date="2016-07-26T13:48:00Z">
                        <w:rPr>
                          <w:rFonts w:ascii="Cambria Math" w:hAnsi="Cambria Math"/>
                        </w:rPr>
                        <m:t>'</m:t>
                      </w:ins>
                    </m:r>
                  </m:e>
                  <m:sub>
                    <m:r>
                      <w:ins w:id="109" w:author="Unknown Author" w:date="2016-07-26T13:48:00Z">
                        <w:rPr>
                          <w:rFonts w:ascii="Cambria Math" w:hAnsi="Cambria Math"/>
                        </w:rPr>
                        <m:t>B</m:t>
                      </w:ins>
                    </m:r>
                  </m:sub>
                </m:sSub>
              </m:oMath>
            </m:oMathPara>
          </w:p>
          <w:p w:rsidR="00A023F6" w:rsidRDefault="00256646">
            <w:pPr>
              <w:pStyle w:val="TableContents"/>
              <w:jc w:val="center"/>
              <w:rPr>
                <w:rFonts w:ascii="URWPalladioL" w:hAnsi="URWPalladioL"/>
              </w:rPr>
            </w:pPr>
            <w:ins w:id="110" w:author="Unknown Author" w:date="2016-07-26T13:48:00Z">
              <w:r>
                <w:rPr>
                  <w:rFonts w:ascii="URWPalladioL" w:hAnsi="URWPalladioL"/>
                </w:rPr>
                <w:t>(kg cm/s)</w:t>
              </w:r>
            </w:ins>
          </w:p>
        </w:tc>
        <w:tc>
          <w:tcPr>
            <w:tcW w:w="1515"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11" w:author="Unknown Author" w:date="2016-07-26T13:48:00Z">
              <w:r>
                <w:rPr>
                  <w:rFonts w:ascii="URWPalladioL" w:hAnsi="URWPalladioL"/>
                </w:rPr>
                <w:t>Difference</w:t>
              </w:r>
            </w:ins>
          </w:p>
          <w:p w:rsidR="00A023F6" w:rsidRDefault="00256646">
            <w:pPr>
              <w:pStyle w:val="TableContents"/>
              <w:jc w:val="center"/>
              <w:rPr>
                <w:rFonts w:ascii="URWPalladioL" w:hAnsi="URWPalladioL"/>
              </w:rPr>
            </w:pPr>
            <w:ins w:id="112" w:author="Unknown Author" w:date="2016-07-26T13:48:00Z">
              <w:r>
                <w:rPr>
                  <w:rFonts w:ascii="URWPalladioL" w:hAnsi="URWPalladioL"/>
                </w:rPr>
                <w:t>(%)</w:t>
              </w:r>
            </w:ins>
          </w:p>
        </w:tc>
      </w:tr>
      <w:tr w:rsidR="00A023F6">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13" w:author="Unknown Author" w:date="2016-07-26T14:24:00Z">
              <w:r>
                <w:rPr>
                  <w:rFonts w:ascii="URWPalladioL" w:hAnsi="URWPalladioL"/>
                </w:rPr>
                <w:t>A (</w:t>
              </w:r>
            </w:ins>
            <w:ins w:id="114" w:author="Unknown Author" w:date="2016-07-26T13:48:00Z">
              <w:r>
                <w:rPr>
                  <w:rFonts w:ascii="URWPalladioL" w:hAnsi="URWPalladioL"/>
                </w:rPr>
                <w:t>1</w:t>
              </w:r>
            </w:ins>
            <w:ins w:id="115" w:author="Unknown Author" w:date="2016-07-26T14:24:00Z">
              <w:r>
                <w:rPr>
                  <w:rFonts w:ascii="URWPalladioL" w:hAnsi="URWPalladioL"/>
                </w:rPr>
                <w:t>)</w:t>
              </w:r>
            </w:ins>
          </w:p>
        </w:tc>
        <w:tc>
          <w:tcPr>
            <w:tcW w:w="1038"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16" w:author="Unknown Author" w:date="2016-07-26T14:25:00Z">
              <w:r>
                <w:rPr>
                  <w:rFonts w:ascii="URWPalladioL" w:hAnsi="URWPalladioL"/>
                </w:rPr>
                <w:t>6.0</w:t>
              </w:r>
            </w:ins>
          </w:p>
        </w:tc>
        <w:tc>
          <w:tcPr>
            <w:tcW w:w="99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17" w:author="Unknown Author" w:date="2016-07-26T14:51:00Z">
              <w:r>
                <w:rPr>
                  <w:rFonts w:ascii="URWPalladioL" w:hAnsi="URWPalladioL"/>
                </w:rPr>
                <w:t>-3.0</w:t>
              </w:r>
            </w:ins>
          </w:p>
        </w:tc>
        <w:tc>
          <w:tcPr>
            <w:tcW w:w="234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18" w:author="Unknown Author" w:date="2016-07-26T14:52:00Z">
              <w:r>
                <w:rPr>
                  <w:rFonts w:ascii="URWPalladioL" w:hAnsi="URWPalladioL"/>
                </w:rPr>
                <w:t>-</w:t>
              </w:r>
            </w:ins>
          </w:p>
        </w:tc>
        <w:tc>
          <w:tcPr>
            <w:tcW w:w="243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19" w:author="Unknown Author" w:date="2016-07-26T14:52:00Z">
              <w:r>
                <w:rPr>
                  <w:rFonts w:ascii="URWPalladioL" w:hAnsi="URWPalladioL"/>
                </w:rPr>
                <w:t>-</w:t>
              </w:r>
            </w:ins>
          </w:p>
        </w:tc>
        <w:tc>
          <w:tcPr>
            <w:tcW w:w="1515"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20" w:author="Unknown Author" w:date="2016-07-26T14:52:00Z">
              <w:r>
                <w:rPr>
                  <w:rFonts w:ascii="URWPalladioL" w:hAnsi="URWPalladioL"/>
                </w:rPr>
                <w:t>-</w:t>
              </w:r>
            </w:ins>
          </w:p>
        </w:tc>
      </w:tr>
      <w:tr w:rsidR="00A023F6">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21" w:author="Unknown Author" w:date="2016-07-26T14:24:00Z">
              <w:r>
                <w:rPr>
                  <w:rFonts w:ascii="URWPalladioL" w:hAnsi="URWPalladioL"/>
                </w:rPr>
                <w:t>B (1)</w:t>
              </w:r>
            </w:ins>
          </w:p>
        </w:tc>
        <w:tc>
          <w:tcPr>
            <w:tcW w:w="1038"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22" w:author="Unknown Author" w:date="2016-07-26T14:25:00Z">
              <w:r>
                <w:rPr>
                  <w:rFonts w:ascii="URWPalladioL" w:hAnsi="URWPalladioL"/>
                </w:rPr>
                <w:t>0.0</w:t>
              </w:r>
            </w:ins>
          </w:p>
        </w:tc>
        <w:tc>
          <w:tcPr>
            <w:tcW w:w="99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23" w:author="Unknown Author" w:date="2016-07-26T15:08:00Z">
              <w:r>
                <w:rPr>
                  <w:rFonts w:ascii="URWPalladioL" w:hAnsi="URWPalladioL"/>
                </w:rPr>
                <w:t>5.</w:t>
              </w:r>
            </w:ins>
            <w:ins w:id="124" w:author="Unknown Author" w:date="2016-07-26T14:52:00Z">
              <w:r>
                <w:rPr>
                  <w:rFonts w:ascii="URWPalladioL" w:hAnsi="URWPalladioL"/>
                </w:rPr>
                <w:t>0</w:t>
              </w:r>
            </w:ins>
          </w:p>
        </w:tc>
        <w:tc>
          <w:tcPr>
            <w:tcW w:w="234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25" w:author="Unknown Author" w:date="2016-07-26T14:52:00Z">
              <w:r>
                <w:rPr>
                  <w:rFonts w:ascii="URWPalladioL" w:hAnsi="URWPalladioL"/>
                </w:rPr>
                <w:t>6.0</w:t>
              </w:r>
            </w:ins>
          </w:p>
        </w:tc>
        <w:tc>
          <w:tcPr>
            <w:tcW w:w="243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26" w:author="Unknown Author" w:date="2016-07-26T14:54:00Z">
              <w:r>
                <w:rPr>
                  <w:rFonts w:ascii="URWPalladioL" w:hAnsi="URWPalladioL"/>
                </w:rPr>
                <w:t>7</w:t>
              </w:r>
            </w:ins>
            <w:ins w:id="127" w:author="Unknown Author" w:date="2016-07-26T14:52:00Z">
              <w:r>
                <w:rPr>
                  <w:rFonts w:ascii="URWPalladioL" w:hAnsi="URWPalladioL"/>
                </w:rPr>
                <w:t>.0</w:t>
              </w:r>
            </w:ins>
          </w:p>
        </w:tc>
        <w:tc>
          <w:tcPr>
            <w:tcW w:w="1515"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28" w:author="Unknown Author" w:date="2016-07-26T14:54:00Z">
              <w:r>
                <w:rPr>
                  <w:rFonts w:ascii="URWPalladioL" w:hAnsi="URWPalladioL"/>
                </w:rPr>
                <w:t>15</w:t>
              </w:r>
            </w:ins>
          </w:p>
        </w:tc>
      </w:tr>
      <w:tr w:rsidR="00A023F6">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29" w:author="Unknown Author" w:date="2016-07-26T14:24:00Z">
              <w:r>
                <w:rPr>
                  <w:rFonts w:ascii="URWPalladioL" w:hAnsi="URWPalladioL"/>
                </w:rPr>
                <w:t>A (2)</w:t>
              </w:r>
            </w:ins>
          </w:p>
        </w:tc>
        <w:tc>
          <w:tcPr>
            <w:tcW w:w="1038"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30" w:author="Unknown Author" w:date="2016-07-26T14:25:00Z">
              <w:r>
                <w:rPr>
                  <w:rFonts w:ascii="URWPalladioL" w:hAnsi="URWPalladioL"/>
                </w:rPr>
                <w:t>6.5</w:t>
              </w:r>
            </w:ins>
          </w:p>
        </w:tc>
        <w:tc>
          <w:tcPr>
            <w:tcW w:w="99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31" w:author="Unknown Author" w:date="2016-07-26T14:52:00Z">
              <w:r>
                <w:rPr>
                  <w:rFonts w:ascii="URWPalladioL" w:hAnsi="URWPalladioL"/>
                </w:rPr>
                <w:t>-</w:t>
              </w:r>
            </w:ins>
            <w:ins w:id="132" w:author="Unknown Author" w:date="2016-07-26T15:08:00Z">
              <w:r>
                <w:rPr>
                  <w:rFonts w:ascii="URWPalladioL" w:hAnsi="URWPalladioL"/>
                </w:rPr>
                <w:t>4</w:t>
              </w:r>
            </w:ins>
            <w:ins w:id="133" w:author="Unknown Author" w:date="2016-07-26T14:53:00Z">
              <w:r>
                <w:rPr>
                  <w:rFonts w:ascii="URWPalladioL" w:hAnsi="URWPalladioL"/>
                </w:rPr>
                <w:t>.</w:t>
              </w:r>
            </w:ins>
            <w:ins w:id="134" w:author="Unknown Author" w:date="2016-07-26T15:08:00Z">
              <w:r>
                <w:rPr>
                  <w:rFonts w:ascii="URWPalladioL" w:hAnsi="URWPalladioL"/>
                </w:rPr>
                <w:t>0</w:t>
              </w:r>
            </w:ins>
          </w:p>
        </w:tc>
        <w:tc>
          <w:tcPr>
            <w:tcW w:w="234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35" w:author="Unknown Author" w:date="2016-07-26T14:53:00Z">
              <w:r>
                <w:rPr>
                  <w:rFonts w:ascii="URWPalladioL" w:hAnsi="URWPalladioL"/>
                </w:rPr>
                <w:t>-</w:t>
              </w:r>
            </w:ins>
          </w:p>
        </w:tc>
        <w:tc>
          <w:tcPr>
            <w:tcW w:w="243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36" w:author="Unknown Author" w:date="2016-07-26T14:53:00Z">
              <w:r>
                <w:rPr>
                  <w:rFonts w:ascii="URWPalladioL" w:hAnsi="URWPalladioL"/>
                </w:rPr>
                <w:t>-</w:t>
              </w:r>
            </w:ins>
          </w:p>
        </w:tc>
        <w:tc>
          <w:tcPr>
            <w:tcW w:w="1515"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37" w:author="Unknown Author" w:date="2016-07-26T14:53:00Z">
              <w:r>
                <w:rPr>
                  <w:rFonts w:ascii="URWPalladioL" w:hAnsi="URWPalladioL"/>
                </w:rPr>
                <w:t>-</w:t>
              </w:r>
            </w:ins>
          </w:p>
        </w:tc>
      </w:tr>
      <w:tr w:rsidR="00A023F6">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38" w:author="Unknown Author" w:date="2016-07-26T14:25:00Z">
              <w:r>
                <w:rPr>
                  <w:rFonts w:ascii="URWPalladioL" w:hAnsi="URWPalladioL"/>
                </w:rPr>
                <w:t>B (2)</w:t>
              </w:r>
            </w:ins>
          </w:p>
        </w:tc>
        <w:tc>
          <w:tcPr>
            <w:tcW w:w="1038"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39" w:author="Unknown Author" w:date="2016-07-26T14:25:00Z">
              <w:r>
                <w:rPr>
                  <w:rFonts w:ascii="URWPalladioL" w:hAnsi="URWPalladioL"/>
                </w:rPr>
                <w:t>0.0</w:t>
              </w:r>
            </w:ins>
          </w:p>
        </w:tc>
        <w:tc>
          <w:tcPr>
            <w:tcW w:w="99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40" w:author="Unknown Author" w:date="2016-07-26T15:08:00Z">
              <w:r>
                <w:rPr>
                  <w:rFonts w:ascii="URWPalladioL" w:hAnsi="URWPalladioL"/>
                </w:rPr>
                <w:t>5</w:t>
              </w:r>
            </w:ins>
            <w:ins w:id="141" w:author="Unknown Author" w:date="2016-07-26T14:53:00Z">
              <w:r>
                <w:rPr>
                  <w:rFonts w:ascii="URWPalladioL" w:hAnsi="URWPalladioL"/>
                </w:rPr>
                <w:t>.</w:t>
              </w:r>
            </w:ins>
            <w:ins w:id="142" w:author="Unknown Author" w:date="2016-07-26T15:08:00Z">
              <w:r>
                <w:rPr>
                  <w:rFonts w:ascii="URWPalladioL" w:hAnsi="URWPalladioL"/>
                </w:rPr>
                <w:t>5</w:t>
              </w:r>
            </w:ins>
          </w:p>
        </w:tc>
        <w:tc>
          <w:tcPr>
            <w:tcW w:w="234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43" w:author="Unknown Author" w:date="2016-07-26T14:53:00Z">
              <w:r>
                <w:rPr>
                  <w:rFonts w:ascii="URWPalladioL" w:hAnsi="URWPalladioL"/>
                </w:rPr>
                <w:t>6.5</w:t>
              </w:r>
            </w:ins>
          </w:p>
        </w:tc>
        <w:tc>
          <w:tcPr>
            <w:tcW w:w="243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44" w:author="Unknown Author" w:date="2016-07-26T14:55:00Z">
              <w:r>
                <w:rPr>
                  <w:rFonts w:ascii="URWPalladioL" w:hAnsi="URWPalladioL"/>
                </w:rPr>
                <w:t>7.0</w:t>
              </w:r>
            </w:ins>
          </w:p>
        </w:tc>
        <w:tc>
          <w:tcPr>
            <w:tcW w:w="1515"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45" w:author="Unknown Author" w:date="2016-07-26T14:55:00Z">
              <w:r>
                <w:rPr>
                  <w:rFonts w:ascii="URWPalladioL" w:hAnsi="URWPalladioL"/>
                </w:rPr>
                <w:t>1</w:t>
              </w:r>
            </w:ins>
            <w:ins w:id="146" w:author="Unknown Author" w:date="2016-07-26T15:02:00Z">
              <w:r>
                <w:rPr>
                  <w:rFonts w:ascii="URWPalladioL" w:hAnsi="URWPalladioL"/>
                </w:rPr>
                <w:t>4</w:t>
              </w:r>
            </w:ins>
          </w:p>
        </w:tc>
      </w:tr>
      <w:tr w:rsidR="00A023F6">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47" w:author="Unknown Author" w:date="2016-07-26T14:25:00Z">
              <w:r>
                <w:rPr>
                  <w:rFonts w:ascii="URWPalladioL" w:hAnsi="URWPalladioL"/>
                </w:rPr>
                <w:t>A (3)</w:t>
              </w:r>
            </w:ins>
          </w:p>
        </w:tc>
        <w:tc>
          <w:tcPr>
            <w:tcW w:w="1038"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48" w:author="Unknown Author" w:date="2016-07-26T14:25:00Z">
              <w:r>
                <w:rPr>
                  <w:rFonts w:ascii="URWPalladioL" w:hAnsi="URWPalladioL"/>
                </w:rPr>
                <w:t>5.5</w:t>
              </w:r>
            </w:ins>
          </w:p>
        </w:tc>
        <w:tc>
          <w:tcPr>
            <w:tcW w:w="99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49" w:author="Unknown Author" w:date="2016-07-26T14:55:00Z">
              <w:r>
                <w:rPr>
                  <w:rFonts w:ascii="URWPalladioL" w:hAnsi="URWPalladioL"/>
                </w:rPr>
                <w:t>-2.5</w:t>
              </w:r>
            </w:ins>
          </w:p>
        </w:tc>
        <w:tc>
          <w:tcPr>
            <w:tcW w:w="234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50" w:author="Unknown Author" w:date="2016-07-26T14:55:00Z">
              <w:r>
                <w:rPr>
                  <w:rFonts w:ascii="URWPalladioL" w:hAnsi="URWPalladioL"/>
                </w:rPr>
                <w:t>-</w:t>
              </w:r>
            </w:ins>
          </w:p>
        </w:tc>
        <w:tc>
          <w:tcPr>
            <w:tcW w:w="243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51" w:author="Unknown Author" w:date="2016-07-26T14:55:00Z">
              <w:r>
                <w:rPr>
                  <w:rFonts w:ascii="URWPalladioL" w:hAnsi="URWPalladioL"/>
                </w:rPr>
                <w:t>-</w:t>
              </w:r>
            </w:ins>
          </w:p>
        </w:tc>
        <w:tc>
          <w:tcPr>
            <w:tcW w:w="1515"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52" w:author="Unknown Author" w:date="2016-07-26T14:55:00Z">
              <w:r>
                <w:rPr>
                  <w:rFonts w:ascii="URWPalladioL" w:hAnsi="URWPalladioL"/>
                </w:rPr>
                <w:t>-</w:t>
              </w:r>
            </w:ins>
          </w:p>
        </w:tc>
      </w:tr>
      <w:tr w:rsidR="00A023F6">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53" w:author="Unknown Author" w:date="2016-07-26T14:25:00Z">
              <w:r>
                <w:rPr>
                  <w:rFonts w:ascii="URWPalladioL" w:hAnsi="URWPalladioL"/>
                </w:rPr>
                <w:t>B (3)</w:t>
              </w:r>
            </w:ins>
          </w:p>
        </w:tc>
        <w:tc>
          <w:tcPr>
            <w:tcW w:w="1038"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54" w:author="Unknown Author" w:date="2016-07-26T14:25:00Z">
              <w:r>
                <w:rPr>
                  <w:rFonts w:ascii="URWPalladioL" w:hAnsi="URWPalladioL"/>
                </w:rPr>
                <w:t>0.0</w:t>
              </w:r>
            </w:ins>
          </w:p>
        </w:tc>
        <w:tc>
          <w:tcPr>
            <w:tcW w:w="99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55" w:author="Unknown Author" w:date="2016-07-26T14:55:00Z">
              <w:r>
                <w:rPr>
                  <w:rFonts w:ascii="URWPalladioL" w:hAnsi="URWPalladioL"/>
                </w:rPr>
                <w:t>4.5</w:t>
              </w:r>
            </w:ins>
          </w:p>
        </w:tc>
        <w:tc>
          <w:tcPr>
            <w:tcW w:w="234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56" w:author="Unknown Author" w:date="2016-07-26T14:56:00Z">
              <w:r>
                <w:rPr>
                  <w:rFonts w:ascii="URWPalladioL" w:hAnsi="URWPalladioL"/>
                </w:rPr>
                <w:t>5.5</w:t>
              </w:r>
            </w:ins>
          </w:p>
        </w:tc>
        <w:tc>
          <w:tcPr>
            <w:tcW w:w="2430"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57" w:author="Unknown Author" w:date="2016-07-26T14:56:00Z">
              <w:r>
                <w:rPr>
                  <w:rFonts w:ascii="URWPalladioL" w:hAnsi="URWPalladioL"/>
                </w:rPr>
                <w:t>6.5</w:t>
              </w:r>
            </w:ins>
          </w:p>
        </w:tc>
        <w:tc>
          <w:tcPr>
            <w:tcW w:w="1515"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58" w:author="Unknown Author" w:date="2016-07-26T14:56:00Z">
              <w:r>
                <w:rPr>
                  <w:rFonts w:ascii="URWPalladioL" w:hAnsi="URWPalladioL"/>
                </w:rPr>
                <w:t>15</w:t>
              </w:r>
            </w:ins>
          </w:p>
        </w:tc>
      </w:tr>
    </w:tbl>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256646">
      <w:pPr>
        <w:pStyle w:val="TextBody"/>
        <w:jc w:val="center"/>
        <w:rPr>
          <w:rFonts w:ascii="URWPalladioL" w:hAnsi="URWPalladioL"/>
        </w:rPr>
      </w:pPr>
      <w:del w:id="159" w:author="Unknown Author" w:date="2016-07-26T11:53:00Z">
        <w:r>
          <w:rPr>
            <w:rFonts w:ascii="URWPalladioL" w:hAnsi="URWPalladioL"/>
          </w:rPr>
          <w:tab/>
          <w:delText>Parts 2 &amp; 3</w:delText>
        </w:r>
      </w:del>
    </w:p>
    <w:p w:rsidR="00A023F6" w:rsidRDefault="00256646">
      <w:pPr>
        <w:pStyle w:val="TextBody"/>
        <w:jc w:val="center"/>
        <w:rPr>
          <w:rFonts w:ascii="URWPalladioL" w:hAnsi="URWPalladioL"/>
        </w:rPr>
      </w:pPr>
      <w:ins w:id="160" w:author="Unknown Author" w:date="2016-07-26T13:58:00Z">
        <w:r>
          <w:rPr>
            <w:rFonts w:ascii="URWPalladioL" w:hAnsi="URWPalladioL"/>
          </w:rPr>
          <w:t>Part 4</w:t>
        </w:r>
      </w:ins>
    </w:p>
    <w:tbl>
      <w:tblPr>
        <w:tblW w:w="99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firstRow="0" w:lastRow="0" w:firstColumn="0" w:lastColumn="0" w:noHBand="0" w:noVBand="0"/>
      </w:tblPr>
      <w:tblGrid>
        <w:gridCol w:w="1661"/>
        <w:gridCol w:w="1662"/>
        <w:gridCol w:w="1662"/>
        <w:gridCol w:w="1662"/>
        <w:gridCol w:w="1662"/>
        <w:gridCol w:w="1663"/>
      </w:tblGrid>
      <w:tr w:rsidR="00A023F6">
        <w:tc>
          <w:tcPr>
            <w:tcW w:w="1661"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61" w:author="Unknown Author" w:date="2016-07-26T13:58:00Z">
              <w:r>
                <w:rPr>
                  <w:rFonts w:ascii="URWPalladioL" w:hAnsi="URWPalladioL"/>
                </w:rPr>
                <w:lastRenderedPageBreak/>
                <w:t>Glider</w:t>
              </w:r>
            </w:ins>
          </w:p>
          <w:p w:rsidR="00A023F6" w:rsidRDefault="00256646">
            <w:pPr>
              <w:pStyle w:val="TableContents"/>
              <w:jc w:val="center"/>
              <w:rPr>
                <w:rFonts w:ascii="URWPalladioL" w:hAnsi="URWPalladioL"/>
              </w:rPr>
            </w:pPr>
            <w:ins w:id="162" w:author="Unknown Author" w:date="2016-07-26T13:58:00Z">
              <w:r>
                <w:rPr>
                  <w:rFonts w:ascii="URWPalladioL" w:hAnsi="URWPalladioL"/>
                </w:rPr>
                <w:t>(trial)</w:t>
              </w:r>
            </w:ins>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acc>
                  <m:accPr>
                    <m:chr m:val="⃗"/>
                    <m:ctrlPr>
                      <w:rPr>
                        <w:rFonts w:ascii="Cambria Math" w:hAnsi="Cambria Math"/>
                      </w:rPr>
                    </m:ctrlPr>
                  </m:accPr>
                  <m:e>
                    <m:r>
                      <w:ins w:id="163" w:author="Unknown Author" w:date="2016-07-26T13:58:00Z">
                        <w:rPr>
                          <w:rFonts w:ascii="Cambria Math" w:hAnsi="Cambria Math"/>
                        </w:rPr>
                        <m:t>v</m:t>
                      </w:ins>
                    </m:r>
                  </m:e>
                </m:acc>
              </m:oMath>
            </m:oMathPara>
          </w:p>
          <w:p w:rsidR="00A023F6" w:rsidRDefault="00256646">
            <w:pPr>
              <w:pStyle w:val="TableContents"/>
              <w:jc w:val="center"/>
              <w:rPr>
                <w:rFonts w:ascii="URWPalladioL" w:hAnsi="URWPalladioL"/>
              </w:rPr>
            </w:pPr>
            <w:ins w:id="164" w:author="Unknown Author" w:date="2016-07-26T13:58:00Z">
              <w:r>
                <w:rPr>
                  <w:rFonts w:ascii="URWPalladioL" w:hAnsi="URWPalladioL"/>
                </w:rPr>
                <w:t>(cm/s)</w:t>
              </w:r>
            </w:ins>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acc>
                  <m:accPr>
                    <m:chr m:val="⃗"/>
                    <m:ctrlPr>
                      <w:rPr>
                        <w:rFonts w:ascii="Cambria Math" w:hAnsi="Cambria Math"/>
                      </w:rPr>
                    </m:ctrlPr>
                  </m:accPr>
                  <m:e>
                    <m:r>
                      <w:ins w:id="165" w:author="Unknown Author" w:date="2016-07-26T13:58:00Z">
                        <w:rPr>
                          <w:rFonts w:ascii="Cambria Math" w:hAnsi="Cambria Math"/>
                        </w:rPr>
                        <m:t>v</m:t>
                      </w:ins>
                    </m:r>
                  </m:e>
                </m:acc>
                <m:r>
                  <w:ins w:id="166" w:author="Unknown Author" w:date="2016-07-26T13:58:00Z">
                    <w:rPr>
                      <w:rFonts w:ascii="Cambria Math" w:hAnsi="Cambria Math"/>
                    </w:rPr>
                    <m:t>'</m:t>
                  </w:ins>
                </m:r>
              </m:oMath>
            </m:oMathPara>
          </w:p>
          <w:p w:rsidR="00A023F6" w:rsidRDefault="00256646">
            <w:pPr>
              <w:pStyle w:val="TableContents"/>
              <w:jc w:val="center"/>
              <w:rPr>
                <w:rFonts w:ascii="URWPalladioL" w:hAnsi="URWPalladioL"/>
              </w:rPr>
            </w:pPr>
            <w:ins w:id="167" w:author="Unknown Author" w:date="2016-07-26T13:58:00Z">
              <w:r>
                <w:rPr>
                  <w:rFonts w:ascii="URWPalladioL" w:hAnsi="URWPalladioL"/>
                </w:rPr>
                <w:t>(cm/s)</w:t>
              </w:r>
            </w:ins>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nary>
                  <m:naryPr>
                    <m:chr m:val="∑"/>
                    <m:subHide m:val="1"/>
                    <m:supHide m:val="1"/>
                    <m:ctrlPr>
                      <w:rPr>
                        <w:rFonts w:ascii="Cambria Math" w:hAnsi="Cambria Math"/>
                      </w:rPr>
                    </m:ctrlPr>
                  </m:naryPr>
                  <m:sub/>
                  <m:sup/>
                  <m:e>
                    <m:acc>
                      <m:accPr>
                        <m:chr m:val="⃗"/>
                        <m:ctrlPr>
                          <w:rPr>
                            <w:rFonts w:ascii="Cambria Math" w:hAnsi="Cambria Math"/>
                          </w:rPr>
                        </m:ctrlPr>
                      </m:accPr>
                      <m:e>
                        <m:sSub>
                          <m:sSubPr>
                            <m:ctrlPr>
                              <w:rPr>
                                <w:rFonts w:ascii="Cambria Math" w:hAnsi="Cambria Math"/>
                              </w:rPr>
                            </m:ctrlPr>
                          </m:sSubPr>
                          <m:e>
                            <m:r>
                              <w:ins w:id="168" w:author="Unknown Author" w:date="2016-07-26T13:58:00Z">
                                <w:rPr>
                                  <w:rFonts w:ascii="Cambria Math" w:hAnsi="Cambria Math"/>
                                </w:rPr>
                                <m:t>v</m:t>
                              </w:ins>
                            </m:r>
                          </m:e>
                          <m:sub>
                            <m:r>
                              <w:ins w:id="169" w:author="Unknown Author" w:date="2016-07-26T13:58:00Z">
                                <w:rPr>
                                  <w:rFonts w:ascii="Cambria Math" w:hAnsi="Cambria Math"/>
                                </w:rPr>
                                <m:t>A</m:t>
                              </w:ins>
                            </m:r>
                          </m:sub>
                        </m:sSub>
                      </m:e>
                    </m:acc>
                  </m:e>
                </m:nary>
                <m:r>
                  <w:ins w:id="170" w:author="Unknown Author" w:date="2016-07-26T13:58:00Z">
                    <w:rPr>
                      <w:rFonts w:ascii="Cambria Math" w:hAnsi="Cambria Math"/>
                    </w:rPr>
                    <m:t xml:space="preserve"> + </m:t>
                  </w:ins>
                </m:r>
                <m:acc>
                  <m:accPr>
                    <m:chr m:val="⃗"/>
                    <m:ctrlPr>
                      <w:rPr>
                        <w:rFonts w:ascii="Cambria Math" w:hAnsi="Cambria Math"/>
                      </w:rPr>
                    </m:ctrlPr>
                  </m:accPr>
                  <m:e>
                    <m:sSub>
                      <m:sSubPr>
                        <m:ctrlPr>
                          <w:rPr>
                            <w:rFonts w:ascii="Cambria Math" w:hAnsi="Cambria Math"/>
                          </w:rPr>
                        </m:ctrlPr>
                      </m:sSubPr>
                      <m:e>
                        <m:r>
                          <w:ins w:id="171" w:author="Unknown Author" w:date="2016-07-26T13:58:00Z">
                            <w:rPr>
                              <w:rFonts w:ascii="Cambria Math" w:hAnsi="Cambria Math"/>
                            </w:rPr>
                            <m:t>v</m:t>
                          </w:ins>
                        </m:r>
                      </m:e>
                      <m:sub>
                        <m:r>
                          <w:ins w:id="172" w:author="Unknown Author" w:date="2016-07-26T13:58:00Z">
                            <w:rPr>
                              <w:rFonts w:ascii="Cambria Math" w:hAnsi="Cambria Math"/>
                            </w:rPr>
                            <m:t>B</m:t>
                          </w:ins>
                        </m:r>
                      </m:sub>
                    </m:sSub>
                  </m:e>
                </m:acc>
              </m:oMath>
            </m:oMathPara>
          </w:p>
          <w:p w:rsidR="00A023F6" w:rsidRDefault="00256646">
            <w:pPr>
              <w:pStyle w:val="TableContents"/>
              <w:jc w:val="center"/>
              <w:rPr>
                <w:rFonts w:ascii="URWPalladioL" w:hAnsi="URWPalladioL"/>
              </w:rPr>
            </w:pPr>
            <w:ins w:id="173" w:author="Unknown Author" w:date="2016-07-26T13:58:00Z">
              <w:r>
                <w:rPr>
                  <w:rFonts w:ascii="URWPalladioL" w:hAnsi="URWPalladioL"/>
                </w:rPr>
                <w:t>(cm/s)</w:t>
              </w:r>
            </w:ins>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m:oMathPara>
              <m:oMath>
                <m:nary>
                  <m:naryPr>
                    <m:chr m:val="∑"/>
                    <m:subHide m:val="1"/>
                    <m:supHide m:val="1"/>
                    <m:ctrlPr>
                      <w:rPr>
                        <w:rFonts w:ascii="Cambria Math" w:hAnsi="Cambria Math"/>
                      </w:rPr>
                    </m:ctrlPr>
                  </m:naryPr>
                  <m:sub/>
                  <m:sup/>
                  <m:e>
                    <m:acc>
                      <m:accPr>
                        <m:chr m:val="⃗"/>
                        <m:ctrlPr>
                          <w:rPr>
                            <w:rFonts w:ascii="Cambria Math" w:hAnsi="Cambria Math"/>
                          </w:rPr>
                        </m:ctrlPr>
                      </m:accPr>
                      <m:e>
                        <m:r>
                          <w:ins w:id="174" w:author="Unknown Author" w:date="2016-07-26T13:58:00Z">
                            <w:rPr>
                              <w:rFonts w:ascii="Cambria Math" w:hAnsi="Cambria Math"/>
                            </w:rPr>
                            <m:t>v</m:t>
                          </w:ins>
                        </m:r>
                      </m:e>
                    </m:acc>
                  </m:e>
                </m:nary>
                <m:sSub>
                  <m:sSubPr>
                    <m:ctrlPr>
                      <w:rPr>
                        <w:rFonts w:ascii="Cambria Math" w:hAnsi="Cambria Math"/>
                      </w:rPr>
                    </m:ctrlPr>
                  </m:sSubPr>
                  <m:e>
                    <m:r>
                      <w:ins w:id="175" w:author="Unknown Author" w:date="2016-07-26T13:58:00Z">
                        <w:rPr>
                          <w:rFonts w:ascii="Cambria Math" w:hAnsi="Cambria Math"/>
                        </w:rPr>
                        <m:t>'</m:t>
                      </w:ins>
                    </m:r>
                  </m:e>
                  <m:sub>
                    <m:r>
                      <w:ins w:id="176" w:author="Unknown Author" w:date="2016-07-26T13:58:00Z">
                        <w:rPr>
                          <w:rFonts w:ascii="Cambria Math" w:hAnsi="Cambria Math"/>
                        </w:rPr>
                        <m:t>A</m:t>
                      </w:ins>
                    </m:r>
                  </m:sub>
                </m:sSub>
                <m:r>
                  <w:ins w:id="177" w:author="Unknown Author" w:date="2016-07-26T13:58:00Z">
                    <w:rPr>
                      <w:rFonts w:ascii="Cambria Math" w:hAnsi="Cambria Math"/>
                    </w:rPr>
                    <m:t xml:space="preserve"> + </m:t>
                  </w:ins>
                </m:r>
                <m:acc>
                  <m:accPr>
                    <m:chr m:val="⃗"/>
                    <m:ctrlPr>
                      <w:rPr>
                        <w:rFonts w:ascii="Cambria Math" w:hAnsi="Cambria Math"/>
                      </w:rPr>
                    </m:ctrlPr>
                  </m:accPr>
                  <m:e>
                    <m:r>
                      <w:ins w:id="178" w:author="Unknown Author" w:date="2016-07-26T13:58:00Z">
                        <w:rPr>
                          <w:rFonts w:ascii="Cambria Math" w:hAnsi="Cambria Math"/>
                        </w:rPr>
                        <m:t>v</m:t>
                      </w:ins>
                    </m:r>
                  </m:e>
                </m:acc>
                <m:sSub>
                  <m:sSubPr>
                    <m:ctrlPr>
                      <w:rPr>
                        <w:rFonts w:ascii="Cambria Math" w:hAnsi="Cambria Math"/>
                      </w:rPr>
                    </m:ctrlPr>
                  </m:sSubPr>
                  <m:e>
                    <m:r>
                      <w:ins w:id="179" w:author="Unknown Author" w:date="2016-07-26T13:58:00Z">
                        <w:rPr>
                          <w:rFonts w:ascii="Cambria Math" w:hAnsi="Cambria Math"/>
                        </w:rPr>
                        <m:t>'</m:t>
                      </w:ins>
                    </m:r>
                  </m:e>
                  <m:sub>
                    <m:r>
                      <w:ins w:id="180" w:author="Unknown Author" w:date="2016-07-26T13:58:00Z">
                        <w:rPr>
                          <w:rFonts w:ascii="Cambria Math" w:hAnsi="Cambria Math"/>
                        </w:rPr>
                        <m:t>B</m:t>
                      </w:ins>
                    </m:r>
                  </m:sub>
                </m:sSub>
              </m:oMath>
            </m:oMathPara>
          </w:p>
          <w:p w:rsidR="00A023F6" w:rsidRDefault="00256646">
            <w:pPr>
              <w:pStyle w:val="TableContents"/>
              <w:jc w:val="center"/>
              <w:rPr>
                <w:rFonts w:ascii="URWPalladioL" w:hAnsi="URWPalladioL"/>
              </w:rPr>
            </w:pPr>
            <w:ins w:id="181" w:author="Unknown Author" w:date="2016-07-26T13:58:00Z">
              <w:r>
                <w:rPr>
                  <w:rFonts w:ascii="URWPalladioL" w:hAnsi="URWPalladioL"/>
                </w:rPr>
                <w:t>(cm/s)</w:t>
              </w:r>
            </w:ins>
          </w:p>
        </w:tc>
        <w:tc>
          <w:tcPr>
            <w:tcW w:w="166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82" w:author="Unknown Author" w:date="2016-07-26T13:58:00Z">
              <w:r>
                <w:rPr>
                  <w:rFonts w:ascii="URWPalladioL" w:hAnsi="URWPalladioL"/>
                </w:rPr>
                <w:t>Difference</w:t>
              </w:r>
            </w:ins>
          </w:p>
          <w:p w:rsidR="00A023F6" w:rsidRDefault="00256646">
            <w:pPr>
              <w:pStyle w:val="TableContents"/>
              <w:jc w:val="center"/>
              <w:rPr>
                <w:rFonts w:ascii="URWPalladioL" w:hAnsi="URWPalladioL"/>
              </w:rPr>
            </w:pPr>
            <w:ins w:id="183" w:author="Unknown Author" w:date="2016-07-26T13:58:00Z">
              <w:r>
                <w:rPr>
                  <w:rFonts w:ascii="URWPalladioL" w:hAnsi="URWPalladioL"/>
                </w:rPr>
                <w:t>(%)</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84" w:author="Unknown Author" w:date="2016-07-26T13:58:00Z">
              <w:r>
                <w:rPr>
                  <w:rFonts w:ascii="URWPalladioL" w:hAnsi="URWPalladioL"/>
                </w:rPr>
                <w:t>A (1)</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85" w:author="Unknown Author" w:date="2016-07-26T13:58:00Z">
              <w:r>
                <w:rPr>
                  <w:rFonts w:ascii="URWPalladioL" w:hAnsi="URWPalladioL"/>
                </w:rPr>
                <w:t>8.0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86" w:author="Unknown Author" w:date="2016-07-26T13:58:00Z">
              <w:r>
                <w:rPr>
                  <w:rFonts w:ascii="URWPalladioL" w:hAnsi="URWPalladioL"/>
                </w:rPr>
                <w:t>2.5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87" w:author="Unknown Author" w:date="2016-07-26T13:58:00Z">
              <w:r>
                <w:rPr>
                  <w:rFonts w:ascii="URWPalladioL" w:hAnsi="URWPalladioL"/>
                </w:rPr>
                <w:t>-</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88" w:author="Unknown Author" w:date="2016-07-26T13:58:00Z">
              <w:r>
                <w:rPr>
                  <w:rFonts w:ascii="URWPalladioL" w:hAnsi="URWPalladioL"/>
                </w:rPr>
                <w:t>-</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89" w:author="Unknown Author" w:date="2016-07-26T13:58:00Z">
              <w:r>
                <w:rPr>
                  <w:rFonts w:ascii="URWPalladioL" w:hAnsi="URWPalladioL"/>
                </w:rPr>
                <w:t>-</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90" w:author="Unknown Author" w:date="2016-07-26T13:58:00Z">
              <w:r>
                <w:rPr>
                  <w:rFonts w:ascii="URWPalladioL" w:hAnsi="URWPalladioL"/>
                </w:rPr>
                <w:t>B (1)</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91" w:author="Unknown Author" w:date="2016-07-26T13:58:00Z">
              <w:r>
                <w:rPr>
                  <w:rFonts w:ascii="URWPalladioL" w:hAnsi="URWPalladioL"/>
                </w:rPr>
                <w:t>-6.5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92" w:author="Unknown Author" w:date="2016-07-26T13:58:00Z">
              <w:r>
                <w:rPr>
                  <w:rFonts w:ascii="URWPalladioL" w:hAnsi="URWPalladioL"/>
                </w:rPr>
                <w:t>-1.5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93" w:author="Unknown Author" w:date="2016-07-26T13:58:00Z">
              <w:r>
                <w:rPr>
                  <w:rFonts w:ascii="URWPalladioL" w:hAnsi="URWPalladioL"/>
                </w:rPr>
                <w:t>2.5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94" w:author="Unknown Author" w:date="2016-07-26T13:58:00Z">
              <w:r>
                <w:rPr>
                  <w:rFonts w:ascii="URWPalladioL" w:hAnsi="URWPalladioL"/>
                </w:rPr>
                <w:t>1.5</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195" w:author="Unknown Author" w:date="2016-07-26T13:58:00Z">
              <w:r>
                <w:rPr>
                  <w:rFonts w:ascii="URWPalladioL" w:hAnsi="URWPalladioL"/>
                </w:rPr>
                <w:t>40</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96" w:author="Unknown Author" w:date="2016-07-26T13:58:00Z">
              <w:r>
                <w:rPr>
                  <w:rFonts w:ascii="URWPalladioL" w:hAnsi="URWPalladioL"/>
                </w:rPr>
                <w:t>A (2)</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97" w:author="Unknown Author" w:date="2016-07-26T13:58:00Z">
              <w:r>
                <w:rPr>
                  <w:rFonts w:ascii="URWPalladioL" w:hAnsi="URWPalladioL"/>
                </w:rPr>
                <w:t>6.5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98" w:author="Unknown Author" w:date="2016-07-26T13:58:00Z">
              <w:r>
                <w:rPr>
                  <w:rFonts w:ascii="URWPalladioL" w:hAnsi="URWPalladioL"/>
                </w:rPr>
                <w:t>-4.5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199" w:author="Unknown Author" w:date="2016-07-26T13:58:00Z">
              <w:r>
                <w:rPr>
                  <w:rFonts w:ascii="URWPalladioL" w:hAnsi="URWPalladioL"/>
                </w:rPr>
                <w:t>-</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00" w:author="Unknown Author" w:date="2016-07-26T13:58:00Z">
              <w:r>
                <w:rPr>
                  <w:rFonts w:ascii="URWPalladioL" w:hAnsi="URWPalladioL"/>
                </w:rPr>
                <w:t>-</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201" w:author="Unknown Author" w:date="2016-07-26T13:58:00Z">
              <w:r>
                <w:rPr>
                  <w:rFonts w:ascii="URWPalladioL" w:hAnsi="URWPalladioL"/>
                </w:rPr>
                <w:t>-</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02" w:author="Unknown Author" w:date="2016-07-26T13:58:00Z">
              <w:r>
                <w:rPr>
                  <w:rFonts w:ascii="URWPalladioL" w:hAnsi="URWPalladioL"/>
                </w:rPr>
                <w:t>B (2)</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03" w:author="Unknown Author" w:date="2016-07-26T13:58:00Z">
              <w:r>
                <w:rPr>
                  <w:rFonts w:ascii="URWPalladioL" w:hAnsi="URWPalladioL"/>
                </w:rPr>
                <w:t>-10.0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04" w:author="Unknown Author" w:date="2016-07-26T13:58:00Z">
              <w:r>
                <w:rPr>
                  <w:rFonts w:ascii="URWPalladioL" w:hAnsi="URWPalladioL"/>
                </w:rPr>
                <w:t>-1.5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05" w:author="Unknown Author" w:date="2016-07-26T13:58:00Z">
              <w:r>
                <w:rPr>
                  <w:rFonts w:ascii="URWPalladioL" w:hAnsi="URWPalladioL"/>
                </w:rPr>
                <w:t>-4.5</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06" w:author="Unknown Author" w:date="2016-07-26T13:58:00Z">
              <w:r>
                <w:rPr>
                  <w:rFonts w:ascii="URWPalladioL" w:hAnsi="URWPalladioL"/>
                </w:rPr>
                <w:t>-6.0</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207" w:author="Unknown Author" w:date="2016-07-26T13:58:00Z">
              <w:r>
                <w:rPr>
                  <w:rFonts w:ascii="URWPalladioL" w:hAnsi="URWPalladioL"/>
                </w:rPr>
                <w:t>25</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08" w:author="Unknown Author" w:date="2016-07-26T13:58:00Z">
              <w:r>
                <w:rPr>
                  <w:rFonts w:ascii="URWPalladioL" w:hAnsi="URWPalladioL"/>
                </w:rPr>
                <w:t>A (3)</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09" w:author="Unknown Author" w:date="2016-07-26T13:58:00Z">
              <w:r>
                <w:rPr>
                  <w:rFonts w:ascii="URWPalladioL" w:hAnsi="URWPalladioL"/>
                </w:rPr>
                <w:t>12.0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10" w:author="Unknown Author" w:date="2016-07-26T13:58:00Z">
              <w:r>
                <w:rPr>
                  <w:rFonts w:ascii="URWPalladioL" w:hAnsi="URWPalladioL"/>
                </w:rPr>
                <w:t>4.0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11" w:author="Unknown Author" w:date="2016-07-26T13:58:00Z">
              <w:r>
                <w:rPr>
                  <w:rFonts w:ascii="URWPalladioL" w:hAnsi="URWPalladioL"/>
                </w:rPr>
                <w:t>-</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12" w:author="Unknown Author" w:date="2016-07-26T13:58:00Z">
              <w:r>
                <w:rPr>
                  <w:rFonts w:ascii="URWPalladioL" w:hAnsi="URWPalladioL"/>
                </w:rPr>
                <w:t>-</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213" w:author="Unknown Author" w:date="2016-07-26T13:58:00Z">
              <w:r>
                <w:rPr>
                  <w:rFonts w:ascii="URWPalladioL" w:hAnsi="URWPalladioL"/>
                </w:rPr>
                <w:t>-</w:t>
              </w:r>
            </w:ins>
          </w:p>
        </w:tc>
      </w:tr>
      <w:tr w:rsidR="00A023F6">
        <w:tc>
          <w:tcPr>
            <w:tcW w:w="1661"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14" w:author="Unknown Author" w:date="2016-07-26T13:58:00Z">
              <w:r>
                <w:rPr>
                  <w:rFonts w:ascii="URWPalladioL" w:hAnsi="URWPalladioL"/>
                </w:rPr>
                <w:t>B (3)</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15" w:author="Unknown Author" w:date="2016-07-26T13:58:00Z">
              <w:r>
                <w:rPr>
                  <w:rFonts w:ascii="URWPalladioL" w:hAnsi="URWPalladioL"/>
                </w:rPr>
                <w:t>-3.0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16" w:author="Unknown Author" w:date="2016-07-26T13:58:00Z">
              <w:r>
                <w:rPr>
                  <w:rFonts w:ascii="URWPalladioL" w:hAnsi="URWPalladioL"/>
                </w:rPr>
                <w:t>6.0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17" w:author="Unknown Author" w:date="2016-07-26T13:58:00Z">
              <w:r>
                <w:rPr>
                  <w:rFonts w:ascii="URWPalladioL" w:hAnsi="URWPalladioL"/>
                </w:rPr>
                <w:t>9.0</w:t>
              </w:r>
            </w:ins>
          </w:p>
        </w:tc>
        <w:tc>
          <w:tcPr>
            <w:tcW w:w="1662" w:type="dxa"/>
            <w:tcBorders>
              <w:top w:val="nil"/>
              <w:left w:val="single" w:sz="2" w:space="0" w:color="000000"/>
              <w:bottom w:val="single" w:sz="2" w:space="0" w:color="000000"/>
              <w:right w:val="nil"/>
            </w:tcBorders>
            <w:shd w:val="clear" w:color="auto" w:fill="auto"/>
            <w:tcMar>
              <w:left w:w="54" w:type="dxa"/>
            </w:tcMar>
          </w:tcPr>
          <w:p w:rsidR="00A023F6" w:rsidRDefault="00256646">
            <w:pPr>
              <w:pStyle w:val="TableContents"/>
              <w:jc w:val="center"/>
              <w:rPr>
                <w:rFonts w:ascii="URWPalladioL" w:hAnsi="URWPalladioL"/>
              </w:rPr>
            </w:pPr>
            <w:ins w:id="218" w:author="Unknown Author" w:date="2016-07-26T13:58:00Z">
              <w:r>
                <w:rPr>
                  <w:rFonts w:ascii="URWPalladioL" w:hAnsi="URWPalladioL"/>
                </w:rPr>
                <w:t>10.0</w:t>
              </w:r>
            </w:ins>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rsidR="00A023F6" w:rsidRDefault="00256646">
            <w:pPr>
              <w:pStyle w:val="TableContents"/>
              <w:jc w:val="center"/>
              <w:rPr>
                <w:rFonts w:ascii="URWPalladioL" w:hAnsi="URWPalladioL"/>
              </w:rPr>
            </w:pPr>
            <w:ins w:id="219" w:author="Unknown Author" w:date="2016-07-26T13:58:00Z">
              <w:r>
                <w:rPr>
                  <w:rFonts w:ascii="URWPalladioL" w:hAnsi="URWPalladioL"/>
                </w:rPr>
                <w:t>10</w:t>
              </w:r>
            </w:ins>
          </w:p>
        </w:tc>
      </w:tr>
    </w:tbl>
    <w:p w:rsidR="00A023F6" w:rsidRDefault="00A023F6">
      <w:pPr>
        <w:pStyle w:val="TextBody"/>
        <w:jc w:val="center"/>
        <w:rPr>
          <w:rFonts w:ascii="URWPalladioL" w:hAnsi="URWPalladioL"/>
        </w:rPr>
      </w:pPr>
    </w:p>
    <w:p w:rsidR="00A023F6" w:rsidRDefault="00A023F6">
      <w:pPr>
        <w:pStyle w:val="TextBody"/>
        <w:jc w:val="center"/>
        <w:rPr>
          <w:rFonts w:ascii="URWPalladioL" w:hAnsi="URWPalladioL"/>
        </w:rPr>
      </w:pPr>
    </w:p>
    <w:p w:rsidR="00A023F6" w:rsidRDefault="00256646">
      <w:pPr>
        <w:pStyle w:val="TextBody"/>
        <w:rPr>
          <w:rFonts w:ascii="URWPalladioL" w:hAnsi="URWPalladioL"/>
        </w:rPr>
      </w:pPr>
      <w:ins w:id="220" w:author="Unknown Author" w:date="2016-07-26T15:04:00Z">
        <w:r>
          <w:rPr>
            <w:rFonts w:ascii="URWPalladioL" w:hAnsi="URWPalladioL"/>
          </w:rPr>
          <w:t>The results for parts 2, 3 and 4 confirm the predictions made by Equation 3. in part 2 glider A comes to almost a complete stop after colliding with glider B. Therefore nearly all its momentum is transferred to</w:t>
        </w:r>
        <w:r>
          <w:rPr>
            <w:rFonts w:ascii="URWPalladioL" w:hAnsi="URWPalladioL"/>
          </w:rPr>
          <w:t xml:space="preserve"> glider B. In part 3 glider A does not come to a stop when colliding with the heavier glider B but returns in the opposite direction after imparting some momentum unto glider B. In part 4 the two gliders have again the same mass but the glider with more in</w:t>
        </w:r>
        <w:r>
          <w:rPr>
            <w:rFonts w:ascii="URWPalladioL" w:hAnsi="URWPalladioL"/>
          </w:rPr>
          <w:t>itial momentum continues in the same direction after the collision while the glider with less momentum has its direction changed. In all 3 parts the total initial momentum is approximately equal to the total final momentum as predicted.</w:t>
        </w:r>
      </w:ins>
    </w:p>
    <w:p w:rsidR="00A023F6" w:rsidRDefault="00A023F6">
      <w:pPr>
        <w:pStyle w:val="TextBody"/>
        <w:rPr>
          <w:rFonts w:ascii="URWPalladioL" w:hAnsi="URWPalladioL"/>
        </w:rPr>
      </w:pPr>
    </w:p>
    <w:p w:rsidR="00A023F6" w:rsidRDefault="00256646">
      <w:pPr>
        <w:pStyle w:val="TextBody"/>
        <w:rPr>
          <w:rFonts w:ascii="URWPalladioL" w:hAnsi="URWPalladioL"/>
        </w:rPr>
      </w:pPr>
      <w:del w:id="221" w:author="Unknown Author" w:date="2016-07-26T11:53:00Z">
        <w:r>
          <w:rPr>
            <w:rFonts w:ascii="URWPalladioL" w:hAnsi="URWPalladioL"/>
          </w:rPr>
          <w:delText>Part 4</w:delText>
        </w:r>
      </w:del>
    </w:p>
    <w:p w:rsidR="00A023F6" w:rsidRDefault="00A023F6">
      <w:pPr>
        <w:pStyle w:val="TextBody"/>
        <w:rPr>
          <w:rFonts w:ascii="URWPalladioL" w:hAnsi="URWPalladioL"/>
        </w:rPr>
      </w:pPr>
    </w:p>
    <w:p w:rsidR="00A023F6" w:rsidRDefault="00A023F6">
      <w:pPr>
        <w:pStyle w:val="TextBody"/>
        <w:jc w:val="center"/>
        <w:rPr>
          <w:rFonts w:ascii="URWPalladioL" w:hAnsi="URWPalladioL"/>
        </w:rPr>
      </w:pPr>
    </w:p>
    <w:p w:rsidR="00A023F6" w:rsidRDefault="00A023F6">
      <w:pPr>
        <w:pStyle w:val="TextBody"/>
        <w:jc w:val="center"/>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256646">
      <w:pPr>
        <w:pStyle w:val="TextBody"/>
        <w:rPr>
          <w:rFonts w:ascii="URWPalladioL" w:hAnsi="URWPalladioL"/>
        </w:rPr>
      </w:pPr>
      <w:r>
        <w:rPr>
          <w:rFonts w:ascii="URWPalladioL" w:hAnsi="URWPalladioL"/>
          <w:b/>
        </w:rPr>
        <w:t xml:space="preserve">Summary: </w:t>
      </w:r>
      <w:r>
        <w:rPr>
          <w:rFonts w:ascii="URWPalladioL" w:hAnsi="URWPalladioL"/>
        </w:rPr>
        <w:t>In this experiment the law of conservation of momentum was verified by considering the collision of two gliders on a near frictionless track. This fundamental law is perhaps most important because of its power to solve problems. If one knows the i</w:t>
      </w:r>
      <w:r>
        <w:rPr>
          <w:rFonts w:ascii="URWPalladioL" w:hAnsi="URWPalladioL"/>
        </w:rPr>
        <w:t xml:space="preserve">nitial momenta then they know the final momenta and vice versa. </w:t>
      </w: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256646">
      <w:pPr>
        <w:pStyle w:val="TextBody"/>
        <w:rPr>
          <w:rFonts w:ascii="URWPalladioL" w:hAnsi="URWPalladioL"/>
        </w:rPr>
      </w:pPr>
      <w:r>
        <w:rPr>
          <w:rFonts w:ascii="URWPalladioL" w:hAnsi="URWPalladioL"/>
          <w:b/>
        </w:rPr>
        <w:t xml:space="preserve">Applications: </w:t>
      </w:r>
      <w:r>
        <w:rPr>
          <w:rFonts w:ascii="URWPalladioL" w:hAnsi="URWPalladioL"/>
        </w:rPr>
        <w:t xml:space="preserve">Without momentum conservation rockets would never leave the ground. Rockets don't actually push against anything, they rely on thrust to lift off. Initially the fuel of a </w:t>
      </w:r>
      <w:r>
        <w:rPr>
          <w:rFonts w:ascii="URWPalladioL" w:hAnsi="URWPalladioL"/>
        </w:rPr>
        <w:t xml:space="preserve">rocket and the rocket </w:t>
      </w:r>
      <w:r>
        <w:rPr>
          <w:rFonts w:ascii="URWPalladioL" w:hAnsi="URWPalladioL"/>
        </w:rPr>
        <w:lastRenderedPageBreak/>
        <w:t xml:space="preserve">itself are motionless and have zero momentum. When launching, the rocket propels spent fuel out very rapidly. This spent fuel has mass and momentum. If the final momentum must be equal to the initial momentum (zero) then there has to </w:t>
      </w:r>
      <w:r>
        <w:rPr>
          <w:rFonts w:ascii="URWPalladioL" w:hAnsi="URWPalladioL"/>
        </w:rPr>
        <w:t>be some momentum in the opposite direction of the discarded fuel. Thus the rocket is propelled upward.</w:t>
      </w:r>
    </w:p>
    <w:p w:rsidR="00A023F6" w:rsidRDefault="00A023F6">
      <w:pPr>
        <w:pStyle w:val="TextBody"/>
        <w:rPr>
          <w:rFonts w:ascii="URWPalladioL" w:hAnsi="URWPalladioL"/>
        </w:rPr>
      </w:pPr>
    </w:p>
    <w:p w:rsidR="00A023F6" w:rsidRDefault="00256646">
      <w:pPr>
        <w:pStyle w:val="TextBody"/>
        <w:rPr>
          <w:rFonts w:ascii="URWPalladioL" w:hAnsi="URWPalladioL"/>
        </w:rPr>
      </w:pPr>
      <w:r>
        <w:rPr>
          <w:rFonts w:ascii="URWPalladioL" w:hAnsi="URWPalladioL"/>
        </w:rPr>
        <w:t>If you have ever fired a gun then you understand the conservation of momentum. Like the rocket/fuel system from above the gun/ammunition system also sta</w:t>
      </w:r>
      <w:r>
        <w:rPr>
          <w:rFonts w:ascii="URWPalladioL" w:hAnsi="URWPalladioL"/>
        </w:rPr>
        <w:t>rts at rest. When the ammunition is fired out of the gun at a tremendous speed there has to be sum momentum in the opposite direction to cancel out the momentum of the speeding bullet. This is known as recoil and can be very powerful.</w:t>
      </w:r>
    </w:p>
    <w:p w:rsidR="00A023F6" w:rsidRDefault="00A023F6">
      <w:pPr>
        <w:pStyle w:val="TextBody"/>
        <w:rPr>
          <w:rFonts w:ascii="URWPalladioL" w:hAnsi="URWPalladioL"/>
        </w:rPr>
      </w:pPr>
    </w:p>
    <w:p w:rsidR="00A023F6" w:rsidRDefault="00256646">
      <w:pPr>
        <w:pStyle w:val="TextBody"/>
        <w:rPr>
          <w:rFonts w:ascii="URWPalladioL" w:hAnsi="URWPalladioL"/>
        </w:rPr>
      </w:pPr>
      <w:r>
        <w:rPr>
          <w:rFonts w:ascii="URWPalladioL" w:hAnsi="URWPalladioL"/>
        </w:rPr>
        <w:t>The popular desk orn</w:t>
      </w:r>
      <w:r>
        <w:rPr>
          <w:rFonts w:ascii="URWPalladioL" w:hAnsi="URWPalladioL"/>
        </w:rPr>
        <w:t>ament which consists of several metal balls hanging from strings is called a “Newton's cradle” for good reason. It is another example of the conservation of momentum. When a ball is lifted and released it strikes its neighbor transferring its momentum whic</w:t>
      </w:r>
      <w:r>
        <w:rPr>
          <w:rFonts w:ascii="URWPalladioL" w:hAnsi="URWPalladioL"/>
        </w:rPr>
        <w:t xml:space="preserve">h goes on down the line until the final ball has the momentum of the first and it swings outward. This would go on forever if not for outside forces like air resistance and energy loss due to the collisions.  </w:t>
      </w:r>
    </w:p>
    <w:p w:rsidR="00A023F6" w:rsidRDefault="00A023F6">
      <w:pPr>
        <w:pStyle w:val="TextBody"/>
        <w:rPr>
          <w:rFonts w:ascii="URWPalladioL" w:hAnsi="URWPalladioL"/>
        </w:rPr>
      </w:pPr>
    </w:p>
    <w:p w:rsidR="00A023F6" w:rsidRDefault="00A023F6">
      <w:pPr>
        <w:pStyle w:val="TextBody"/>
        <w:rPr>
          <w:rFonts w:ascii="URWPalladioL" w:hAnsi="URWPalladioL"/>
        </w:rPr>
      </w:pPr>
    </w:p>
    <w:p w:rsidR="00A023F6" w:rsidRDefault="00A023F6">
      <w:pPr>
        <w:pStyle w:val="TextBody"/>
        <w:rPr>
          <w:rFonts w:ascii="URWPalladioL" w:hAnsi="URWPalladioL"/>
        </w:rPr>
      </w:pPr>
    </w:p>
    <w:sectPr w:rsidR="00A023F6">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URWPalladioL">
    <w:altName w:val="Times New Roman"/>
    <w:charset w:val="01"/>
    <w:family w:val="auto"/>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04E13"/>
    <w:multiLevelType w:val="multilevel"/>
    <w:tmpl w:val="DD36FEF8"/>
    <w:lvl w:ilvl="0">
      <w:start w:val="3"/>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2B423C95"/>
    <w:multiLevelType w:val="multilevel"/>
    <w:tmpl w:val="9DFC3B1E"/>
    <w:lvl w:ilvl="0">
      <w:start w:val="2"/>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60C812FD"/>
    <w:multiLevelType w:val="multilevel"/>
    <w:tmpl w:val="42980BD6"/>
    <w:lvl w:ilvl="0">
      <w:start w:val="1"/>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6EB31EA8"/>
    <w:multiLevelType w:val="multilevel"/>
    <w:tmpl w:val="77207E5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7E625CC2"/>
    <w:multiLevelType w:val="multilevel"/>
    <w:tmpl w:val="7AC6A1F6"/>
    <w:lvl w:ilvl="0">
      <w:start w:val="4"/>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3F6"/>
    <w:rsid w:val="00256646"/>
    <w:rsid w:val="00A02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256646"/>
    <w:rPr>
      <w:rFonts w:ascii="Tahoma" w:hAnsi="Tahoma" w:cs="Mangal"/>
      <w:sz w:val="16"/>
      <w:szCs w:val="14"/>
    </w:rPr>
  </w:style>
  <w:style w:type="character" w:customStyle="1" w:styleId="BalloonTextChar">
    <w:name w:val="Balloon Text Char"/>
    <w:basedOn w:val="DefaultParagraphFont"/>
    <w:link w:val="BalloonText"/>
    <w:uiPriority w:val="99"/>
    <w:semiHidden/>
    <w:rsid w:val="00256646"/>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256646"/>
    <w:rPr>
      <w:rFonts w:ascii="Tahoma" w:hAnsi="Tahoma" w:cs="Mangal"/>
      <w:sz w:val="16"/>
      <w:szCs w:val="14"/>
    </w:rPr>
  </w:style>
  <w:style w:type="character" w:customStyle="1" w:styleId="BalloonTextChar">
    <w:name w:val="Balloon Text Char"/>
    <w:basedOn w:val="DefaultParagraphFont"/>
    <w:link w:val="BalloonText"/>
    <w:uiPriority w:val="99"/>
    <w:semiHidden/>
    <w:rsid w:val="00256646"/>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1150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Timmons</dc:creator>
  <cp:lastModifiedBy>David Repetto</cp:lastModifiedBy>
  <cp:revision>2</cp:revision>
  <dcterms:created xsi:type="dcterms:W3CDTF">2016-08-01T14:10:00Z</dcterms:created>
  <dcterms:modified xsi:type="dcterms:W3CDTF">2016-08-01T14:10:00Z</dcterms:modified>
  <dc:language>en-US</dc:language>
</cp:coreProperties>
</file>